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99073" w14:textId="748E183D" w:rsidR="00BA1620" w:rsidRPr="003F1CC2" w:rsidRDefault="00422F2F" w:rsidP="007E1CD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065EB169">
                <wp:simplePos x="0" y="0"/>
                <wp:positionH relativeFrom="column">
                  <wp:posOffset>-2070735</wp:posOffset>
                </wp:positionH>
                <wp:positionV relativeFrom="page">
                  <wp:posOffset>2811780</wp:posOffset>
                </wp:positionV>
                <wp:extent cx="1876425" cy="7269480"/>
                <wp:effectExtent l="0" t="0" r="28575" b="266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726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7E1930D8" w:rsidR="00904940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0F39B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C0B594E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904940" w:rsidRPr="00A71D3B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904940" w:rsidRPr="00A20E9A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7A572EB7" w:rsidR="00A20E9A" w:rsidRPr="00A20E9A" w:rsidRDefault="008B46E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108907C6" w14:textId="143DC226" w:rsid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680E0CB8" w14:textId="1A57731F" w:rsidR="0082555A" w:rsidRP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3FBF26B" w14:textId="77777777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523D949A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65B4A2E7" w14:textId="6B67C26C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9" w:history="1">
                              <w:r w:rsidR="008B46E0"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="008B46E0"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Default="00422F2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9240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4938453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26D74C7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FEB2E54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B18577" w14:textId="73E6CC4B" w:rsidR="00D80994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PYD-T</w:t>
                            </w:r>
                            <w:r w:rsidR="0080089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hermosyst</w:t>
                            </w:r>
                            <w:r w:rsidR="007961E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eme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 </w:t>
                            </w:r>
                          </w:p>
                          <w:p w14:paraId="09126144" w14:textId="02D60699" w:rsidR="00A20E9A" w:rsidRPr="00FD0122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Pfaffenkogel 11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 xml:space="preserve">83483 Bischofswiesen </w:t>
                            </w:r>
                          </w:p>
                          <w:p w14:paraId="212A109F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(0)8652 9466-0 </w:t>
                            </w:r>
                          </w:p>
                          <w:p w14:paraId="65CC6FF6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Fax +49 (0)8652 9466-17 </w:t>
                            </w:r>
                          </w:p>
                          <w:p w14:paraId="6EF02627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1" w:history="1">
                              <w:r w:rsidRPr="00362EF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info@pyd.de</w:t>
                              </w:r>
                            </w:hyperlink>
                          </w:p>
                          <w:p w14:paraId="0DF494B1" w14:textId="1400FB63" w:rsidR="00A20E9A" w:rsidRPr="00CC2BDD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2" w:history="1">
                              <w:r w:rsidRPr="00C0203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www.pyd.de</w:t>
                              </w:r>
                            </w:hyperlink>
                          </w:p>
                          <w:p w14:paraId="78E49B28" w14:textId="38C56DCF" w:rsidR="00F51613" w:rsidRPr="00CC2BDD" w:rsidRDefault="00F51613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221.4pt;width:147.75pt;height:57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7E1930D8" w:rsidR="00904940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0F39B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C0B594E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904940" w:rsidRPr="00A71D3B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904940" w:rsidRPr="00A20E9A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7A572EB7" w:rsidR="00A20E9A" w:rsidRPr="00A20E9A" w:rsidRDefault="008B46E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108907C6" w14:textId="143DC226" w:rsid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680E0CB8" w14:textId="1A57731F" w:rsidR="0082555A" w:rsidRP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3FBF26B" w14:textId="77777777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523D949A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65B4A2E7" w14:textId="6B67C26C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8B46E0"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="008B46E0"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Default="00422F2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9240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74938453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26D74C7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FEB2E54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54B18577" w14:textId="73E6CC4B" w:rsidR="00D80994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PYD-T</w:t>
                      </w:r>
                      <w:r w:rsidR="0080089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hermosyst</w:t>
                      </w:r>
                      <w:r w:rsidR="007961E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eme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 </w:t>
                      </w:r>
                    </w:p>
                    <w:p w14:paraId="09126144" w14:textId="02D60699" w:rsidR="00A20E9A" w:rsidRPr="00FD0122" w:rsidRDefault="007961E3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Pfaffenkogel 11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 xml:space="preserve">83483 Bischofswiesen </w:t>
                      </w:r>
                    </w:p>
                    <w:p w14:paraId="212A109F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(0)8652 9466-0 </w:t>
                      </w:r>
                    </w:p>
                    <w:p w14:paraId="65CC6FF6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Fax +49 (0)8652 9466-17 </w:t>
                      </w:r>
                    </w:p>
                    <w:p w14:paraId="6EF02627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5" w:history="1">
                        <w:r w:rsidRPr="00362EF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info@pyd.de</w:t>
                        </w:r>
                      </w:hyperlink>
                    </w:p>
                    <w:p w14:paraId="0DF494B1" w14:textId="1400FB63" w:rsidR="00A20E9A" w:rsidRPr="00CC2BDD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hyperlink r:id="rId16" w:history="1">
                        <w:r w:rsidRPr="00C0203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www.pyd.de</w:t>
                        </w:r>
                      </w:hyperlink>
                    </w:p>
                    <w:p w14:paraId="78E49B28" w14:textId="38C56DCF" w:rsidR="00F51613" w:rsidRPr="00CC2BDD" w:rsidRDefault="00F51613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A623DB">
        <w:rPr>
          <w:rFonts w:ascii="Arial" w:hAnsi="Arial" w:cs="Arial"/>
          <w:b/>
          <w:sz w:val="24"/>
          <w:szCs w:val="24"/>
          <w:u w:val="single"/>
        </w:rPr>
        <w:t>F</w:t>
      </w:r>
      <w:r w:rsidR="00443E3A">
        <w:rPr>
          <w:rFonts w:ascii="Arial" w:hAnsi="Arial" w:cs="Arial"/>
          <w:b/>
          <w:noProof/>
          <w:sz w:val="24"/>
          <w:szCs w:val="24"/>
          <w:u w:val="single"/>
        </w:rPr>
        <w:t>eiern</w:t>
      </w:r>
      <w:r w:rsidR="0063150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436F0">
        <w:rPr>
          <w:rFonts w:ascii="Arial" w:hAnsi="Arial" w:cs="Arial"/>
          <w:b/>
          <w:sz w:val="24"/>
          <w:szCs w:val="24"/>
          <w:u w:val="single"/>
        </w:rPr>
        <w:t xml:space="preserve">in </w:t>
      </w:r>
      <w:r w:rsidR="00A623DB">
        <w:rPr>
          <w:rFonts w:ascii="Arial" w:hAnsi="Arial" w:cs="Arial"/>
          <w:b/>
          <w:sz w:val="24"/>
          <w:szCs w:val="24"/>
          <w:u w:val="single"/>
        </w:rPr>
        <w:t>der</w:t>
      </w:r>
      <w:r w:rsidR="00C436F0">
        <w:rPr>
          <w:rFonts w:ascii="Arial" w:hAnsi="Arial" w:cs="Arial"/>
          <w:b/>
          <w:sz w:val="24"/>
          <w:szCs w:val="24"/>
          <w:u w:val="single"/>
        </w:rPr>
        <w:t xml:space="preserve"> Alten Saline</w:t>
      </w:r>
    </w:p>
    <w:p w14:paraId="40361045" w14:textId="0A44D4CC" w:rsidR="007E1CD2" w:rsidRPr="00D11C4B" w:rsidRDefault="00AC1487" w:rsidP="007E1CD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Optimale Systemtechnik </w:t>
      </w:r>
      <w:r w:rsidR="00F64ADE">
        <w:rPr>
          <w:rFonts w:ascii="Arial" w:hAnsi="Arial" w:cs="Arial"/>
          <w:b/>
          <w:sz w:val="24"/>
          <w:szCs w:val="24"/>
        </w:rPr>
        <w:t xml:space="preserve">für </w:t>
      </w:r>
      <w:r w:rsidR="008E717A">
        <w:rPr>
          <w:rFonts w:ascii="Arial" w:hAnsi="Arial" w:cs="Arial"/>
          <w:b/>
          <w:sz w:val="24"/>
          <w:szCs w:val="24"/>
        </w:rPr>
        <w:t xml:space="preserve">Eventlocation mit historischem </w:t>
      </w:r>
      <w:r w:rsidR="0063150D">
        <w:rPr>
          <w:rFonts w:ascii="Arial" w:hAnsi="Arial" w:cs="Arial"/>
          <w:b/>
          <w:sz w:val="24"/>
          <w:szCs w:val="24"/>
        </w:rPr>
        <w:t>Charme</w:t>
      </w:r>
    </w:p>
    <w:p w14:paraId="2C14DB92" w14:textId="5ABC8892" w:rsidR="00D80994" w:rsidRPr="00FC5E5B" w:rsidRDefault="002846E1" w:rsidP="00D80994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</w:t>
      </w:r>
      <w:r w:rsidR="000267B8">
        <w:rPr>
          <w:rFonts w:ascii="Arial" w:hAnsi="Arial" w:cs="Arial"/>
          <w:i/>
          <w:iCs/>
          <w:sz w:val="24"/>
          <w:szCs w:val="24"/>
        </w:rPr>
        <w:t>ie Eventlocation Magazin 3 im</w:t>
      </w:r>
      <w:r w:rsidR="00C3270C">
        <w:rPr>
          <w:rFonts w:ascii="Arial" w:hAnsi="Arial" w:cs="Arial"/>
          <w:i/>
          <w:iCs/>
          <w:sz w:val="24"/>
          <w:szCs w:val="24"/>
        </w:rPr>
        <w:t xml:space="preserve"> historisch</w:t>
      </w:r>
      <w:r>
        <w:rPr>
          <w:rFonts w:ascii="Arial" w:hAnsi="Arial" w:cs="Arial"/>
          <w:i/>
          <w:iCs/>
          <w:sz w:val="24"/>
          <w:szCs w:val="24"/>
        </w:rPr>
        <w:t>e</w:t>
      </w:r>
      <w:r w:rsidR="002F6C01">
        <w:rPr>
          <w:rFonts w:ascii="Arial" w:hAnsi="Arial" w:cs="Arial"/>
          <w:i/>
          <w:iCs/>
          <w:sz w:val="24"/>
          <w:szCs w:val="24"/>
        </w:rPr>
        <w:t>n</w:t>
      </w:r>
      <w:r>
        <w:rPr>
          <w:rFonts w:ascii="Arial" w:hAnsi="Arial" w:cs="Arial"/>
          <w:i/>
          <w:iCs/>
          <w:sz w:val="24"/>
          <w:szCs w:val="24"/>
        </w:rPr>
        <w:t xml:space="preserve"> Industriedenkmal</w:t>
      </w:r>
      <w:r w:rsidR="00C3270C">
        <w:rPr>
          <w:rFonts w:ascii="Arial" w:hAnsi="Arial" w:cs="Arial"/>
          <w:i/>
          <w:iCs/>
          <w:sz w:val="24"/>
          <w:szCs w:val="24"/>
        </w:rPr>
        <w:t xml:space="preserve"> </w:t>
      </w:r>
      <w:r w:rsidR="006006C1">
        <w:rPr>
          <w:rFonts w:ascii="Arial" w:hAnsi="Arial" w:cs="Arial"/>
          <w:i/>
          <w:iCs/>
          <w:sz w:val="24"/>
          <w:szCs w:val="24"/>
        </w:rPr>
        <w:t xml:space="preserve">„Alte Saline“ in Bad Reichenhall </w:t>
      </w:r>
      <w:r w:rsidR="00FF7328">
        <w:rPr>
          <w:rFonts w:ascii="Arial" w:hAnsi="Arial" w:cs="Arial"/>
          <w:i/>
          <w:iCs/>
          <w:sz w:val="24"/>
          <w:szCs w:val="24"/>
        </w:rPr>
        <w:t xml:space="preserve">wartet </w:t>
      </w:r>
      <w:r w:rsidR="00AE1003" w:rsidRPr="00AE1003">
        <w:rPr>
          <w:rFonts w:ascii="Arial" w:hAnsi="Arial" w:cs="Arial"/>
          <w:i/>
          <w:iCs/>
          <w:sz w:val="24"/>
          <w:szCs w:val="24"/>
        </w:rPr>
        <w:t xml:space="preserve">mit neuster Technik im Bereich Fußbodenheizung und Kühlung </w:t>
      </w:r>
      <w:r w:rsidR="00FF7328">
        <w:rPr>
          <w:rFonts w:ascii="Arial" w:hAnsi="Arial" w:cs="Arial"/>
          <w:i/>
          <w:iCs/>
          <w:sz w:val="24"/>
          <w:szCs w:val="24"/>
        </w:rPr>
        <w:t>auf</w:t>
      </w:r>
      <w:r w:rsidR="00AE1003">
        <w:rPr>
          <w:rFonts w:ascii="Arial" w:hAnsi="Arial" w:cs="Arial"/>
          <w:i/>
          <w:iCs/>
          <w:sz w:val="24"/>
          <w:szCs w:val="24"/>
        </w:rPr>
        <w:t xml:space="preserve">. Die </w:t>
      </w:r>
      <w:r w:rsidR="001638E9">
        <w:rPr>
          <w:rFonts w:ascii="Arial" w:hAnsi="Arial" w:cs="Arial"/>
          <w:i/>
          <w:iCs/>
          <w:sz w:val="24"/>
          <w:szCs w:val="24"/>
        </w:rPr>
        <w:t>Experten der PYD-Thermosysteme GmbH aus Bischofswies</w:t>
      </w:r>
      <w:r w:rsidR="004F5745">
        <w:rPr>
          <w:rFonts w:ascii="Arial" w:hAnsi="Arial" w:cs="Arial"/>
          <w:i/>
          <w:iCs/>
          <w:sz w:val="24"/>
          <w:szCs w:val="24"/>
        </w:rPr>
        <w:t>e</w:t>
      </w:r>
      <w:r w:rsidR="001638E9">
        <w:rPr>
          <w:rFonts w:ascii="Arial" w:hAnsi="Arial" w:cs="Arial"/>
          <w:i/>
          <w:iCs/>
          <w:sz w:val="24"/>
          <w:szCs w:val="24"/>
        </w:rPr>
        <w:t xml:space="preserve">n </w:t>
      </w:r>
      <w:r w:rsidR="00652A71">
        <w:rPr>
          <w:rFonts w:ascii="Arial" w:hAnsi="Arial" w:cs="Arial"/>
          <w:i/>
          <w:iCs/>
          <w:sz w:val="24"/>
          <w:szCs w:val="24"/>
        </w:rPr>
        <w:t xml:space="preserve">haben </w:t>
      </w:r>
      <w:r w:rsidR="0004416F">
        <w:rPr>
          <w:rFonts w:ascii="Arial" w:hAnsi="Arial" w:cs="Arial"/>
          <w:i/>
          <w:iCs/>
          <w:sz w:val="24"/>
          <w:szCs w:val="24"/>
        </w:rPr>
        <w:t xml:space="preserve">hier </w:t>
      </w:r>
      <w:r w:rsidR="00652A71">
        <w:rPr>
          <w:rFonts w:ascii="Arial" w:hAnsi="Arial" w:cs="Arial"/>
          <w:i/>
          <w:iCs/>
          <w:sz w:val="24"/>
          <w:szCs w:val="24"/>
        </w:rPr>
        <w:t>d</w:t>
      </w:r>
      <w:r w:rsidR="00935347">
        <w:rPr>
          <w:rFonts w:ascii="Arial" w:hAnsi="Arial" w:cs="Arial"/>
          <w:i/>
          <w:iCs/>
          <w:sz w:val="24"/>
          <w:szCs w:val="24"/>
        </w:rPr>
        <w:t xml:space="preserve">as System </w:t>
      </w:r>
      <w:r w:rsidR="00B02365">
        <w:rPr>
          <w:rFonts w:ascii="Arial" w:hAnsi="Arial" w:cs="Arial"/>
          <w:i/>
          <w:iCs/>
          <w:sz w:val="24"/>
          <w:szCs w:val="24"/>
        </w:rPr>
        <w:t xml:space="preserve">PYD-ALU FLOOR Nass </w:t>
      </w:r>
      <w:r w:rsidR="00FC1B0E">
        <w:rPr>
          <w:rFonts w:ascii="Arial" w:hAnsi="Arial" w:cs="Arial"/>
          <w:i/>
          <w:iCs/>
          <w:sz w:val="24"/>
          <w:szCs w:val="24"/>
        </w:rPr>
        <w:t>verlegt</w:t>
      </w:r>
      <w:r w:rsidR="00DD6FBA">
        <w:rPr>
          <w:rFonts w:ascii="Arial" w:hAnsi="Arial" w:cs="Arial"/>
          <w:i/>
          <w:iCs/>
          <w:sz w:val="24"/>
          <w:szCs w:val="24"/>
        </w:rPr>
        <w:t xml:space="preserve">. </w:t>
      </w:r>
      <w:r w:rsidR="00FF7328">
        <w:rPr>
          <w:rFonts w:ascii="Arial" w:hAnsi="Arial" w:cs="Arial"/>
          <w:i/>
          <w:iCs/>
          <w:sz w:val="24"/>
          <w:szCs w:val="24"/>
        </w:rPr>
        <w:t>Mit dieser Ausstattung lassen sich</w:t>
      </w:r>
      <w:r w:rsidR="00DD6FBA">
        <w:rPr>
          <w:rFonts w:ascii="Arial" w:hAnsi="Arial" w:cs="Arial"/>
          <w:i/>
          <w:iCs/>
          <w:sz w:val="24"/>
          <w:szCs w:val="24"/>
        </w:rPr>
        <w:t xml:space="preserve"> die</w:t>
      </w:r>
      <w:r w:rsidR="005B2A61" w:rsidRPr="005B2A61">
        <w:rPr>
          <w:rFonts w:ascii="Arial" w:hAnsi="Arial" w:cs="Arial"/>
          <w:i/>
          <w:iCs/>
          <w:sz w:val="24"/>
          <w:szCs w:val="24"/>
        </w:rPr>
        <w:t xml:space="preserve"> Räume bei geringsten Betriebskosten angenehm </w:t>
      </w:r>
      <w:r w:rsidR="00FF7328">
        <w:rPr>
          <w:rFonts w:ascii="Arial" w:hAnsi="Arial" w:cs="Arial"/>
          <w:i/>
          <w:iCs/>
          <w:sz w:val="24"/>
          <w:szCs w:val="24"/>
        </w:rPr>
        <w:t>kühlen</w:t>
      </w:r>
      <w:r w:rsidR="005B2A61" w:rsidRPr="005B2A61">
        <w:rPr>
          <w:rFonts w:ascii="Arial" w:hAnsi="Arial" w:cs="Arial"/>
          <w:i/>
          <w:iCs/>
          <w:sz w:val="24"/>
          <w:szCs w:val="24"/>
        </w:rPr>
        <w:t xml:space="preserve"> und in den kälteren Monaten effizient</w:t>
      </w:r>
      <w:r w:rsidR="00FF7328">
        <w:rPr>
          <w:rFonts w:ascii="Arial" w:hAnsi="Arial" w:cs="Arial"/>
          <w:i/>
          <w:iCs/>
          <w:sz w:val="24"/>
          <w:szCs w:val="24"/>
        </w:rPr>
        <w:t xml:space="preserve"> beheizen</w:t>
      </w:r>
      <w:r w:rsidR="005B2A61" w:rsidRPr="005B2A61">
        <w:rPr>
          <w:rFonts w:ascii="Arial" w:hAnsi="Arial" w:cs="Arial"/>
          <w:i/>
          <w:iCs/>
          <w:sz w:val="24"/>
          <w:szCs w:val="24"/>
        </w:rPr>
        <w:t>.</w:t>
      </w:r>
    </w:p>
    <w:p w14:paraId="30E11F89" w14:textId="492701B5" w:rsidR="00A623DB" w:rsidRDefault="00B02365" w:rsidP="00CD5B5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</w:t>
      </w:r>
      <w:r w:rsidR="00FF7328" w:rsidRPr="00D278A3">
        <w:rPr>
          <w:rFonts w:ascii="Arial" w:hAnsi="Arial" w:cs="Arial"/>
          <w:sz w:val="24"/>
          <w:szCs w:val="24"/>
        </w:rPr>
        <w:t xml:space="preserve"> </w:t>
      </w:r>
      <w:r w:rsidR="00D278A3" w:rsidRPr="00D278A3">
        <w:rPr>
          <w:rFonts w:ascii="Arial" w:hAnsi="Arial" w:cs="Arial"/>
          <w:sz w:val="24"/>
          <w:szCs w:val="24"/>
        </w:rPr>
        <w:t xml:space="preserve">Magazin 3 </w:t>
      </w:r>
      <w:r>
        <w:rPr>
          <w:rFonts w:ascii="Arial" w:hAnsi="Arial" w:cs="Arial"/>
          <w:sz w:val="24"/>
          <w:szCs w:val="24"/>
        </w:rPr>
        <w:t>ist der</w:t>
      </w:r>
      <w:r w:rsidR="00D278A3" w:rsidRPr="00D278A3">
        <w:rPr>
          <w:rFonts w:ascii="Arial" w:hAnsi="Arial" w:cs="Arial"/>
          <w:sz w:val="24"/>
          <w:szCs w:val="24"/>
        </w:rPr>
        <w:t xml:space="preserve"> neunte </w:t>
      </w:r>
      <w:r>
        <w:rPr>
          <w:rFonts w:ascii="Arial" w:hAnsi="Arial" w:cs="Arial"/>
          <w:sz w:val="24"/>
          <w:szCs w:val="24"/>
        </w:rPr>
        <w:t xml:space="preserve">sanierte </w:t>
      </w:r>
      <w:r w:rsidRPr="00D278A3">
        <w:rPr>
          <w:rFonts w:ascii="Arial" w:hAnsi="Arial" w:cs="Arial"/>
          <w:sz w:val="24"/>
          <w:szCs w:val="24"/>
        </w:rPr>
        <w:t>Gebäude</w:t>
      </w:r>
      <w:r>
        <w:rPr>
          <w:rFonts w:ascii="Arial" w:hAnsi="Arial" w:cs="Arial"/>
          <w:sz w:val="24"/>
          <w:szCs w:val="24"/>
        </w:rPr>
        <w:t xml:space="preserve">teil </w:t>
      </w:r>
      <w:r w:rsidR="00D278A3" w:rsidRPr="00D278A3">
        <w:rPr>
          <w:rFonts w:ascii="Arial" w:hAnsi="Arial" w:cs="Arial"/>
          <w:sz w:val="24"/>
          <w:szCs w:val="24"/>
        </w:rPr>
        <w:t xml:space="preserve">auf dem Areal der </w:t>
      </w:r>
      <w:r w:rsidR="00920F45">
        <w:rPr>
          <w:rFonts w:ascii="Arial" w:hAnsi="Arial" w:cs="Arial"/>
          <w:sz w:val="24"/>
          <w:szCs w:val="24"/>
        </w:rPr>
        <w:t>„</w:t>
      </w:r>
      <w:r w:rsidR="00D278A3" w:rsidRPr="00D278A3">
        <w:rPr>
          <w:rFonts w:ascii="Arial" w:hAnsi="Arial" w:cs="Arial"/>
          <w:sz w:val="24"/>
          <w:szCs w:val="24"/>
        </w:rPr>
        <w:t>Alten Saline</w:t>
      </w:r>
      <w:r w:rsidR="00920F45">
        <w:rPr>
          <w:rFonts w:ascii="Arial" w:hAnsi="Arial" w:cs="Arial"/>
          <w:sz w:val="24"/>
          <w:szCs w:val="24"/>
        </w:rPr>
        <w:t>“</w:t>
      </w:r>
      <w:r w:rsidR="00D278A3" w:rsidRPr="00D278A3">
        <w:rPr>
          <w:rFonts w:ascii="Arial" w:hAnsi="Arial" w:cs="Arial"/>
          <w:sz w:val="24"/>
          <w:szCs w:val="24"/>
        </w:rPr>
        <w:t xml:space="preserve">. Der </w:t>
      </w:r>
      <w:r w:rsidR="00920F45">
        <w:rPr>
          <w:rFonts w:ascii="Arial" w:hAnsi="Arial" w:cs="Arial"/>
          <w:sz w:val="24"/>
          <w:szCs w:val="24"/>
        </w:rPr>
        <w:t xml:space="preserve">eindrucksvolle </w:t>
      </w:r>
      <w:r>
        <w:rPr>
          <w:rFonts w:ascii="Arial" w:hAnsi="Arial" w:cs="Arial"/>
          <w:sz w:val="24"/>
          <w:szCs w:val="24"/>
        </w:rPr>
        <w:t>Backstei</w:t>
      </w:r>
      <w:r w:rsidR="00920F4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bau</w:t>
      </w:r>
      <w:r w:rsidRPr="00D278A3" w:rsidDel="00B023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hatte </w:t>
      </w:r>
      <w:r w:rsidR="00D278A3" w:rsidRPr="00D278A3">
        <w:rPr>
          <w:rFonts w:ascii="Arial" w:hAnsi="Arial" w:cs="Arial"/>
          <w:sz w:val="24"/>
          <w:szCs w:val="24"/>
        </w:rPr>
        <w:t xml:space="preserve">über Jahrhunderte als Lagerstätte für das bekannte </w:t>
      </w:r>
      <w:r w:rsidR="00FF7328">
        <w:rPr>
          <w:rFonts w:ascii="Arial" w:hAnsi="Arial" w:cs="Arial"/>
          <w:sz w:val="24"/>
          <w:szCs w:val="24"/>
        </w:rPr>
        <w:t>Bad Reichenhaller S</w:t>
      </w:r>
      <w:r w:rsidR="00D278A3" w:rsidRPr="00D278A3">
        <w:rPr>
          <w:rFonts w:ascii="Arial" w:hAnsi="Arial" w:cs="Arial"/>
          <w:sz w:val="24"/>
          <w:szCs w:val="24"/>
        </w:rPr>
        <w:t>alz</w:t>
      </w:r>
      <w:r>
        <w:rPr>
          <w:rFonts w:ascii="Arial" w:hAnsi="Arial" w:cs="Arial"/>
          <w:sz w:val="24"/>
          <w:szCs w:val="24"/>
        </w:rPr>
        <w:t xml:space="preserve"> gedient</w:t>
      </w:r>
      <w:r w:rsidR="00920F45">
        <w:rPr>
          <w:rFonts w:ascii="Arial" w:hAnsi="Arial" w:cs="Arial"/>
          <w:sz w:val="24"/>
          <w:szCs w:val="24"/>
        </w:rPr>
        <w:t xml:space="preserve"> und wurde</w:t>
      </w:r>
      <w:r>
        <w:rPr>
          <w:rFonts w:ascii="Arial" w:hAnsi="Arial" w:cs="Arial"/>
          <w:sz w:val="24"/>
          <w:szCs w:val="24"/>
        </w:rPr>
        <w:t xml:space="preserve"> </w:t>
      </w:r>
      <w:r w:rsidR="00D278A3" w:rsidRPr="00D278A3">
        <w:rPr>
          <w:rFonts w:ascii="Arial" w:hAnsi="Arial" w:cs="Arial"/>
          <w:sz w:val="24"/>
          <w:szCs w:val="24"/>
        </w:rPr>
        <w:t xml:space="preserve">nach aktuellen Standards </w:t>
      </w:r>
      <w:r>
        <w:rPr>
          <w:rFonts w:ascii="Arial" w:hAnsi="Arial" w:cs="Arial"/>
          <w:sz w:val="24"/>
          <w:szCs w:val="24"/>
        </w:rPr>
        <w:t xml:space="preserve">als Veranstaltungsort </w:t>
      </w:r>
      <w:r w:rsidR="00D278A3" w:rsidRPr="00D278A3">
        <w:rPr>
          <w:rFonts w:ascii="Arial" w:hAnsi="Arial" w:cs="Arial"/>
          <w:sz w:val="24"/>
          <w:szCs w:val="24"/>
        </w:rPr>
        <w:t>revitalisiert</w:t>
      </w:r>
      <w:r>
        <w:rPr>
          <w:rFonts w:ascii="Arial" w:hAnsi="Arial" w:cs="Arial"/>
          <w:sz w:val="24"/>
          <w:szCs w:val="24"/>
        </w:rPr>
        <w:t>.</w:t>
      </w:r>
      <w:r w:rsidR="00D278A3" w:rsidRPr="00D278A3">
        <w:rPr>
          <w:rFonts w:ascii="Arial" w:hAnsi="Arial" w:cs="Arial"/>
          <w:sz w:val="24"/>
          <w:szCs w:val="24"/>
        </w:rPr>
        <w:t xml:space="preserve"> Ein nicht gerade einfaches Unterfangen</w:t>
      </w:r>
      <w:r w:rsidR="00FF7328">
        <w:rPr>
          <w:rFonts w:ascii="Arial" w:hAnsi="Arial" w:cs="Arial"/>
          <w:sz w:val="24"/>
          <w:szCs w:val="24"/>
        </w:rPr>
        <w:t>:</w:t>
      </w:r>
      <w:r w:rsidR="00443E3A">
        <w:rPr>
          <w:rFonts w:ascii="Arial" w:hAnsi="Arial" w:cs="Arial"/>
          <w:sz w:val="24"/>
          <w:szCs w:val="24"/>
        </w:rPr>
        <w:t xml:space="preserve"> </w:t>
      </w:r>
      <w:r w:rsidR="00FF7328">
        <w:rPr>
          <w:rFonts w:ascii="Arial" w:hAnsi="Arial" w:cs="Arial"/>
          <w:sz w:val="24"/>
          <w:szCs w:val="24"/>
        </w:rPr>
        <w:t>D</w:t>
      </w:r>
      <w:r w:rsidR="009D5D82">
        <w:rPr>
          <w:rFonts w:ascii="Arial" w:hAnsi="Arial" w:cs="Arial"/>
          <w:sz w:val="24"/>
          <w:szCs w:val="24"/>
        </w:rPr>
        <w:t xml:space="preserve">as </w:t>
      </w:r>
      <w:r w:rsidR="00D278A3" w:rsidRPr="00D278A3">
        <w:rPr>
          <w:rFonts w:ascii="Arial" w:hAnsi="Arial" w:cs="Arial"/>
          <w:sz w:val="24"/>
          <w:szCs w:val="24"/>
        </w:rPr>
        <w:t xml:space="preserve">alte Lager </w:t>
      </w:r>
      <w:r w:rsidRPr="00D278A3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arg </w:t>
      </w:r>
      <w:r w:rsidR="00FF7328">
        <w:rPr>
          <w:rFonts w:ascii="Arial" w:hAnsi="Arial" w:cs="Arial"/>
          <w:sz w:val="24"/>
          <w:szCs w:val="24"/>
        </w:rPr>
        <w:t>mit</w:t>
      </w:r>
      <w:r w:rsidR="00D278A3" w:rsidRPr="00D278A3">
        <w:rPr>
          <w:rFonts w:ascii="Arial" w:hAnsi="Arial" w:cs="Arial"/>
          <w:sz w:val="24"/>
          <w:szCs w:val="24"/>
        </w:rPr>
        <w:t xml:space="preserve"> </w:t>
      </w:r>
      <w:r w:rsidR="00FF7328">
        <w:rPr>
          <w:rFonts w:ascii="Arial" w:hAnsi="Arial" w:cs="Arial"/>
          <w:sz w:val="24"/>
          <w:szCs w:val="24"/>
        </w:rPr>
        <w:t xml:space="preserve">1,5 Meter dicken Bruchsteinmauerwerk und salzdurchtränkten Mauern </w:t>
      </w:r>
      <w:r w:rsidR="00D278A3" w:rsidRPr="00D278A3">
        <w:rPr>
          <w:rFonts w:ascii="Arial" w:hAnsi="Arial" w:cs="Arial"/>
          <w:sz w:val="24"/>
          <w:szCs w:val="24"/>
        </w:rPr>
        <w:t xml:space="preserve">viele Herausforderungen. </w:t>
      </w:r>
      <w:r w:rsidR="00FF7328">
        <w:rPr>
          <w:rFonts w:ascii="Arial" w:hAnsi="Arial" w:cs="Arial"/>
          <w:sz w:val="24"/>
          <w:szCs w:val="24"/>
        </w:rPr>
        <w:t xml:space="preserve">Es galt ein </w:t>
      </w:r>
      <w:r w:rsidR="00443E3A">
        <w:rPr>
          <w:rFonts w:ascii="Arial" w:hAnsi="Arial" w:cs="Arial"/>
          <w:sz w:val="24"/>
          <w:szCs w:val="24"/>
        </w:rPr>
        <w:t>Temperierungss</w:t>
      </w:r>
      <w:r w:rsidR="00FF7328">
        <w:rPr>
          <w:rFonts w:ascii="Arial" w:hAnsi="Arial" w:cs="Arial"/>
          <w:sz w:val="24"/>
          <w:szCs w:val="24"/>
        </w:rPr>
        <w:t>ystem zu finden</w:t>
      </w:r>
      <w:r w:rsidR="00CE03A2" w:rsidRPr="00CE03A2">
        <w:rPr>
          <w:rFonts w:ascii="Arial" w:hAnsi="Arial" w:cs="Arial"/>
          <w:sz w:val="24"/>
          <w:szCs w:val="24"/>
        </w:rPr>
        <w:t xml:space="preserve">, </w:t>
      </w:r>
      <w:r w:rsidR="00FF7328">
        <w:rPr>
          <w:rFonts w:ascii="Arial" w:hAnsi="Arial" w:cs="Arial"/>
          <w:sz w:val="24"/>
          <w:szCs w:val="24"/>
        </w:rPr>
        <w:t>das sich</w:t>
      </w:r>
      <w:r w:rsidR="00FF7328" w:rsidRPr="00CE03A2">
        <w:rPr>
          <w:rFonts w:ascii="Arial" w:hAnsi="Arial" w:cs="Arial"/>
          <w:sz w:val="24"/>
          <w:szCs w:val="24"/>
        </w:rPr>
        <w:t xml:space="preserve"> </w:t>
      </w:r>
      <w:r w:rsidR="00CE03A2" w:rsidRPr="00CE03A2">
        <w:rPr>
          <w:rFonts w:ascii="Arial" w:hAnsi="Arial" w:cs="Arial"/>
          <w:sz w:val="24"/>
          <w:szCs w:val="24"/>
        </w:rPr>
        <w:t xml:space="preserve">schnell und unkompliziert in Bestandsobjekte integrieren </w:t>
      </w:r>
      <w:r w:rsidR="00FF7328">
        <w:rPr>
          <w:rFonts w:ascii="Arial" w:hAnsi="Arial" w:cs="Arial"/>
          <w:sz w:val="24"/>
          <w:szCs w:val="24"/>
        </w:rPr>
        <w:t>l</w:t>
      </w:r>
      <w:r w:rsidR="00920F45">
        <w:rPr>
          <w:rFonts w:ascii="Arial" w:hAnsi="Arial" w:cs="Arial"/>
          <w:sz w:val="24"/>
          <w:szCs w:val="24"/>
        </w:rPr>
        <w:t>ässt</w:t>
      </w:r>
      <w:r w:rsidR="00FF7328">
        <w:rPr>
          <w:rFonts w:ascii="Arial" w:hAnsi="Arial" w:cs="Arial"/>
          <w:sz w:val="24"/>
          <w:szCs w:val="24"/>
        </w:rPr>
        <w:t xml:space="preserve"> </w:t>
      </w:r>
      <w:r w:rsidR="008D2CFB">
        <w:rPr>
          <w:rFonts w:ascii="Arial" w:hAnsi="Arial" w:cs="Arial"/>
          <w:sz w:val="24"/>
          <w:szCs w:val="24"/>
        </w:rPr>
        <w:t>– ohne die historischen Mauern maßgeblich zu zerstören.</w:t>
      </w:r>
      <w:r w:rsidR="00A623DB">
        <w:rPr>
          <w:rFonts w:ascii="Arial" w:hAnsi="Arial" w:cs="Arial"/>
          <w:sz w:val="24"/>
          <w:szCs w:val="24"/>
        </w:rPr>
        <w:t xml:space="preserve"> </w:t>
      </w:r>
      <w:r w:rsidR="00E870FF">
        <w:rPr>
          <w:rFonts w:ascii="Arial" w:hAnsi="Arial" w:cs="Arial"/>
          <w:sz w:val="24"/>
          <w:szCs w:val="24"/>
        </w:rPr>
        <w:t>Das</w:t>
      </w:r>
      <w:r w:rsidR="00167B11">
        <w:rPr>
          <w:rFonts w:ascii="Arial" w:hAnsi="Arial" w:cs="Arial"/>
          <w:sz w:val="24"/>
          <w:szCs w:val="24"/>
        </w:rPr>
        <w:t xml:space="preserve"> System</w:t>
      </w:r>
      <w:r w:rsidR="008842FB">
        <w:rPr>
          <w:rFonts w:ascii="Arial" w:hAnsi="Arial" w:cs="Arial"/>
          <w:sz w:val="24"/>
          <w:szCs w:val="24"/>
        </w:rPr>
        <w:t xml:space="preserve"> A</w:t>
      </w:r>
      <w:r w:rsidR="00BA5F7A">
        <w:rPr>
          <w:rFonts w:ascii="Arial" w:hAnsi="Arial" w:cs="Arial"/>
          <w:sz w:val="24"/>
          <w:szCs w:val="24"/>
        </w:rPr>
        <w:t xml:space="preserve">lu Floor Nass </w:t>
      </w:r>
      <w:r w:rsidR="00167B11">
        <w:rPr>
          <w:rFonts w:ascii="Arial" w:hAnsi="Arial" w:cs="Arial"/>
          <w:sz w:val="24"/>
          <w:szCs w:val="24"/>
        </w:rPr>
        <w:t xml:space="preserve">von PYD </w:t>
      </w:r>
      <w:r w:rsidR="00574D12">
        <w:rPr>
          <w:rFonts w:ascii="Arial" w:hAnsi="Arial" w:cs="Arial"/>
          <w:sz w:val="24"/>
          <w:szCs w:val="24"/>
        </w:rPr>
        <w:t>bietet</w:t>
      </w:r>
      <w:r w:rsidR="00265B4F">
        <w:rPr>
          <w:rFonts w:ascii="Arial" w:hAnsi="Arial" w:cs="Arial"/>
          <w:sz w:val="24"/>
          <w:szCs w:val="24"/>
        </w:rPr>
        <w:t xml:space="preserve"> hier</w:t>
      </w:r>
      <w:r w:rsidR="00FF7328">
        <w:rPr>
          <w:rFonts w:ascii="Arial" w:hAnsi="Arial" w:cs="Arial"/>
          <w:sz w:val="24"/>
          <w:szCs w:val="24"/>
        </w:rPr>
        <w:t>für</w:t>
      </w:r>
      <w:r w:rsidR="00265B4F">
        <w:rPr>
          <w:rFonts w:ascii="Arial" w:hAnsi="Arial" w:cs="Arial"/>
          <w:sz w:val="24"/>
          <w:szCs w:val="24"/>
        </w:rPr>
        <w:t xml:space="preserve"> die optimale </w:t>
      </w:r>
      <w:r w:rsidR="00E870FF">
        <w:rPr>
          <w:rFonts w:ascii="Arial" w:hAnsi="Arial" w:cs="Arial"/>
          <w:sz w:val="24"/>
          <w:szCs w:val="24"/>
        </w:rPr>
        <w:t>T</w:t>
      </w:r>
      <w:r w:rsidR="00265B4F">
        <w:rPr>
          <w:rFonts w:ascii="Arial" w:hAnsi="Arial" w:cs="Arial"/>
          <w:sz w:val="24"/>
          <w:szCs w:val="24"/>
        </w:rPr>
        <w:t>echnik.</w:t>
      </w:r>
    </w:p>
    <w:p w14:paraId="61579C85" w14:textId="697EB559" w:rsidR="007E2715" w:rsidRDefault="00265B4F" w:rsidP="00CD5B5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Durch die Vergrößerung der Heizfläche </w:t>
      </w:r>
      <w:r w:rsidR="00167B11"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4"/>
          <w:szCs w:val="24"/>
        </w:rPr>
        <w:t xml:space="preserve"> Thermoleitble</w:t>
      </w:r>
      <w:r w:rsidR="0007641A">
        <w:rPr>
          <w:rFonts w:ascii="Arial" w:hAnsi="Arial" w:cs="Arial"/>
          <w:sz w:val="24"/>
          <w:szCs w:val="24"/>
        </w:rPr>
        <w:t>che</w:t>
      </w:r>
      <w:r w:rsidR="00167B11">
        <w:rPr>
          <w:rFonts w:ascii="Arial" w:hAnsi="Arial" w:cs="Arial"/>
          <w:sz w:val="24"/>
          <w:szCs w:val="24"/>
        </w:rPr>
        <w:t>n</w:t>
      </w:r>
      <w:r w:rsidR="0007641A">
        <w:rPr>
          <w:rFonts w:ascii="Arial" w:hAnsi="Arial" w:cs="Arial"/>
          <w:sz w:val="24"/>
          <w:szCs w:val="24"/>
        </w:rPr>
        <w:t xml:space="preserve"> </w:t>
      </w:r>
      <w:r w:rsidR="0063150D">
        <w:rPr>
          <w:rFonts w:ascii="Arial" w:hAnsi="Arial" w:cs="Arial"/>
          <w:sz w:val="24"/>
          <w:szCs w:val="24"/>
        </w:rPr>
        <w:t>konnt</w:t>
      </w:r>
      <w:r w:rsidR="0007641A">
        <w:rPr>
          <w:rFonts w:ascii="Arial" w:hAnsi="Arial" w:cs="Arial"/>
          <w:sz w:val="24"/>
          <w:szCs w:val="24"/>
        </w:rPr>
        <w:t xml:space="preserve">en Rohrmaterialien </w:t>
      </w:r>
      <w:r w:rsidR="0063150D">
        <w:rPr>
          <w:rFonts w:ascii="Arial" w:hAnsi="Arial" w:cs="Arial"/>
          <w:sz w:val="24"/>
          <w:szCs w:val="24"/>
        </w:rPr>
        <w:t xml:space="preserve">eingespart </w:t>
      </w:r>
      <w:r w:rsidR="0007641A">
        <w:rPr>
          <w:rFonts w:ascii="Arial" w:hAnsi="Arial" w:cs="Arial"/>
          <w:sz w:val="24"/>
          <w:szCs w:val="24"/>
        </w:rPr>
        <w:t>werden und die Wärmeverteilung bleibt konstant</w:t>
      </w:r>
      <w:r w:rsidR="00B17AF6">
        <w:rPr>
          <w:rFonts w:ascii="Arial" w:hAnsi="Arial" w:cs="Arial"/>
          <w:sz w:val="24"/>
          <w:szCs w:val="24"/>
        </w:rPr>
        <w:t xml:space="preserve"> gut. </w:t>
      </w:r>
      <w:r w:rsidR="001461EF">
        <w:rPr>
          <w:rFonts w:ascii="Arial" w:hAnsi="Arial" w:cs="Arial"/>
          <w:sz w:val="24"/>
          <w:szCs w:val="24"/>
        </w:rPr>
        <w:t xml:space="preserve">Kurze </w:t>
      </w:r>
      <w:r w:rsidR="00B17AF6">
        <w:rPr>
          <w:rFonts w:ascii="Arial" w:hAnsi="Arial" w:cs="Arial"/>
          <w:sz w:val="24"/>
          <w:szCs w:val="24"/>
        </w:rPr>
        <w:t>Reaktionszeiten</w:t>
      </w:r>
      <w:r w:rsidR="0063150D">
        <w:rPr>
          <w:rFonts w:ascii="Arial" w:hAnsi="Arial" w:cs="Arial"/>
          <w:sz w:val="24"/>
          <w:szCs w:val="24"/>
        </w:rPr>
        <w:t>,</w:t>
      </w:r>
      <w:r w:rsidR="00660A66">
        <w:rPr>
          <w:rFonts w:ascii="Arial" w:hAnsi="Arial" w:cs="Arial"/>
          <w:sz w:val="24"/>
          <w:szCs w:val="24"/>
        </w:rPr>
        <w:t xml:space="preserve"> niedrige Systemtemperaturen</w:t>
      </w:r>
      <w:r w:rsidR="00C552C6">
        <w:rPr>
          <w:rFonts w:ascii="Arial" w:hAnsi="Arial" w:cs="Arial"/>
          <w:sz w:val="24"/>
          <w:szCs w:val="24"/>
        </w:rPr>
        <w:t xml:space="preserve"> </w:t>
      </w:r>
      <w:r w:rsidR="0063150D">
        <w:rPr>
          <w:rFonts w:ascii="Arial" w:hAnsi="Arial" w:cs="Arial"/>
          <w:sz w:val="24"/>
          <w:szCs w:val="24"/>
        </w:rPr>
        <w:t>sowie geringe</w:t>
      </w:r>
      <w:r w:rsidR="00660A66">
        <w:rPr>
          <w:rFonts w:ascii="Arial" w:hAnsi="Arial" w:cs="Arial"/>
          <w:sz w:val="24"/>
          <w:szCs w:val="24"/>
        </w:rPr>
        <w:t xml:space="preserve"> Vorlauftemperatur</w:t>
      </w:r>
      <w:r w:rsidR="006E23C8">
        <w:rPr>
          <w:rFonts w:ascii="Arial" w:hAnsi="Arial" w:cs="Arial"/>
          <w:sz w:val="24"/>
          <w:szCs w:val="24"/>
        </w:rPr>
        <w:t>en</w:t>
      </w:r>
      <w:r w:rsidR="00660A66">
        <w:rPr>
          <w:rFonts w:ascii="Arial" w:hAnsi="Arial" w:cs="Arial"/>
          <w:sz w:val="24"/>
          <w:szCs w:val="24"/>
        </w:rPr>
        <w:t xml:space="preserve"> zwischen 28 </w:t>
      </w:r>
      <w:r w:rsidR="0063150D">
        <w:rPr>
          <w:rFonts w:ascii="Arial" w:hAnsi="Arial" w:cs="Arial"/>
          <w:sz w:val="24"/>
          <w:szCs w:val="24"/>
        </w:rPr>
        <w:t>und</w:t>
      </w:r>
      <w:r w:rsidR="00660A66">
        <w:rPr>
          <w:rFonts w:ascii="Arial" w:hAnsi="Arial" w:cs="Arial"/>
          <w:sz w:val="24"/>
          <w:szCs w:val="24"/>
        </w:rPr>
        <w:t xml:space="preserve"> 33 Grad </w:t>
      </w:r>
      <w:r w:rsidR="00B02365">
        <w:rPr>
          <w:rFonts w:ascii="Arial" w:hAnsi="Arial" w:cs="Arial"/>
          <w:sz w:val="24"/>
          <w:szCs w:val="24"/>
        </w:rPr>
        <w:t>steiger</w:t>
      </w:r>
      <w:r w:rsidR="00920F45">
        <w:rPr>
          <w:rFonts w:ascii="Arial" w:hAnsi="Arial" w:cs="Arial"/>
          <w:sz w:val="24"/>
          <w:szCs w:val="24"/>
        </w:rPr>
        <w:t>te</w:t>
      </w:r>
      <w:r w:rsidR="00B02365">
        <w:rPr>
          <w:rFonts w:ascii="Arial" w:hAnsi="Arial" w:cs="Arial"/>
          <w:sz w:val="24"/>
          <w:szCs w:val="24"/>
        </w:rPr>
        <w:t xml:space="preserve">n </w:t>
      </w:r>
      <w:r w:rsidR="0063150D">
        <w:rPr>
          <w:rFonts w:ascii="Arial" w:hAnsi="Arial" w:cs="Arial"/>
          <w:sz w:val="24"/>
          <w:szCs w:val="24"/>
        </w:rPr>
        <w:t>die Energieeffizienz</w:t>
      </w:r>
      <w:r w:rsidR="006E23C8">
        <w:rPr>
          <w:rFonts w:ascii="Arial" w:hAnsi="Arial" w:cs="Arial"/>
          <w:sz w:val="24"/>
          <w:szCs w:val="24"/>
        </w:rPr>
        <w:t xml:space="preserve">. </w:t>
      </w:r>
      <w:r w:rsidR="00D9091B" w:rsidRPr="00D9091B">
        <w:rPr>
          <w:rFonts w:ascii="Arial" w:hAnsi="Arial" w:cs="Arial"/>
          <w:sz w:val="24"/>
          <w:szCs w:val="24"/>
        </w:rPr>
        <w:t xml:space="preserve">Ein weiterer Vorteil </w:t>
      </w:r>
      <w:r w:rsidR="00D9091B">
        <w:rPr>
          <w:rFonts w:ascii="Arial" w:hAnsi="Arial" w:cs="Arial"/>
          <w:sz w:val="24"/>
          <w:szCs w:val="24"/>
        </w:rPr>
        <w:t xml:space="preserve">des Systems </w:t>
      </w:r>
      <w:r w:rsidR="00D9091B" w:rsidRPr="00D9091B">
        <w:rPr>
          <w:rFonts w:ascii="Arial" w:hAnsi="Arial" w:cs="Arial"/>
          <w:sz w:val="24"/>
          <w:szCs w:val="24"/>
        </w:rPr>
        <w:t xml:space="preserve">liegt in der </w:t>
      </w:r>
      <w:r w:rsidR="00D9091B" w:rsidRPr="00D9091B">
        <w:rPr>
          <w:rFonts w:ascii="Arial" w:hAnsi="Arial" w:cs="Arial"/>
          <w:sz w:val="24"/>
          <w:szCs w:val="24"/>
        </w:rPr>
        <w:lastRenderedPageBreak/>
        <w:t>wesentlich höheren spezifischen Kühlleistung von über 50</w:t>
      </w:r>
      <w:r w:rsidR="0063150D">
        <w:rPr>
          <w:rFonts w:ascii="Arial" w:hAnsi="Arial" w:cs="Arial"/>
          <w:sz w:val="24"/>
          <w:szCs w:val="24"/>
        </w:rPr>
        <w:t> </w:t>
      </w:r>
      <w:r w:rsidR="00D9091B" w:rsidRPr="00D9091B">
        <w:rPr>
          <w:rFonts w:ascii="Arial" w:hAnsi="Arial" w:cs="Arial"/>
          <w:sz w:val="24"/>
          <w:szCs w:val="24"/>
        </w:rPr>
        <w:t xml:space="preserve">W/m² im Norm-Auslegungsfall. </w:t>
      </w:r>
      <w:r w:rsidR="0063150D">
        <w:rPr>
          <w:rFonts w:ascii="Arial" w:hAnsi="Arial" w:cs="Arial"/>
          <w:sz w:val="24"/>
          <w:szCs w:val="24"/>
        </w:rPr>
        <w:t>Hier</w:t>
      </w:r>
      <w:r w:rsidR="0063150D" w:rsidRPr="00D9091B">
        <w:rPr>
          <w:rFonts w:ascii="Arial" w:hAnsi="Arial" w:cs="Arial"/>
          <w:sz w:val="24"/>
          <w:szCs w:val="24"/>
        </w:rPr>
        <w:t xml:space="preserve"> </w:t>
      </w:r>
      <w:r w:rsidR="00D9091B" w:rsidRPr="00D9091B">
        <w:rPr>
          <w:rFonts w:ascii="Arial" w:hAnsi="Arial" w:cs="Arial"/>
          <w:sz w:val="24"/>
          <w:szCs w:val="24"/>
        </w:rPr>
        <w:t>verhindert die direkte Ableitung der Wärmeenergie über den gekühlten Boden, dass sich bei hohen Außentemperaturen</w:t>
      </w:r>
      <w:r w:rsidR="00154EA9">
        <w:rPr>
          <w:rFonts w:ascii="Arial" w:hAnsi="Arial" w:cs="Arial"/>
          <w:sz w:val="24"/>
          <w:szCs w:val="24"/>
        </w:rPr>
        <w:t>,</w:t>
      </w:r>
      <w:r w:rsidR="00D9091B" w:rsidRPr="00D9091B">
        <w:rPr>
          <w:rFonts w:ascii="Arial" w:hAnsi="Arial" w:cs="Arial"/>
          <w:sz w:val="24"/>
          <w:szCs w:val="24"/>
        </w:rPr>
        <w:t xml:space="preserve"> Sonneneinstrahlungen </w:t>
      </w:r>
      <w:r w:rsidR="00154EA9">
        <w:rPr>
          <w:rFonts w:ascii="Arial" w:hAnsi="Arial" w:cs="Arial"/>
          <w:sz w:val="24"/>
          <w:szCs w:val="24"/>
        </w:rPr>
        <w:t>oder großen</w:t>
      </w:r>
      <w:r w:rsidR="00D9091B" w:rsidRPr="00D9091B">
        <w:rPr>
          <w:rFonts w:ascii="Arial" w:hAnsi="Arial" w:cs="Arial"/>
          <w:sz w:val="24"/>
          <w:szCs w:val="24"/>
        </w:rPr>
        <w:t xml:space="preserve"> Besucheraufkommen </w:t>
      </w:r>
      <w:r w:rsidR="00A623DB" w:rsidRPr="00D9091B">
        <w:rPr>
          <w:rFonts w:ascii="Arial" w:hAnsi="Arial" w:cs="Arial"/>
          <w:sz w:val="24"/>
          <w:szCs w:val="24"/>
        </w:rPr>
        <w:t xml:space="preserve">der gesamte Raum </w:t>
      </w:r>
      <w:r w:rsidR="00D9091B" w:rsidRPr="00D9091B">
        <w:rPr>
          <w:rFonts w:ascii="Arial" w:hAnsi="Arial" w:cs="Arial"/>
          <w:sz w:val="24"/>
          <w:szCs w:val="24"/>
        </w:rPr>
        <w:t>aufheizt</w:t>
      </w:r>
      <w:r w:rsidR="00920F45">
        <w:rPr>
          <w:rFonts w:ascii="Arial" w:hAnsi="Arial" w:cs="Arial"/>
          <w:sz w:val="24"/>
          <w:szCs w:val="24"/>
        </w:rPr>
        <w:t>: e</w:t>
      </w:r>
      <w:r w:rsidR="00A623DB">
        <w:rPr>
          <w:rFonts w:ascii="Arial" w:hAnsi="Arial" w:cs="Arial"/>
          <w:sz w:val="24"/>
          <w:szCs w:val="24"/>
        </w:rPr>
        <w:t>nergiesparend und ganz ohne Zugluft.</w:t>
      </w:r>
    </w:p>
    <w:p w14:paraId="50CB31F2" w14:textId="362E7B9F" w:rsidR="00914B5B" w:rsidRDefault="00B735C9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4521991A" wp14:editId="379290D1">
            <wp:simplePos x="0" y="0"/>
            <wp:positionH relativeFrom="margin">
              <wp:posOffset>-13335</wp:posOffset>
            </wp:positionH>
            <wp:positionV relativeFrom="paragraph">
              <wp:posOffset>715010</wp:posOffset>
            </wp:positionV>
            <wp:extent cx="4099560" cy="1767840"/>
            <wp:effectExtent l="0" t="0" r="0" b="3810"/>
            <wp:wrapTopAndBottom/>
            <wp:docPr id="669022838" name="Grafik 669022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022838" name="Grafik 66902283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56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0994">
        <w:rPr>
          <w:rFonts w:ascii="Arial" w:hAnsi="Arial" w:cs="Arial"/>
          <w:sz w:val="24"/>
          <w:szCs w:val="24"/>
        </w:rPr>
        <w:t xml:space="preserve">Weitere Informationen </w:t>
      </w:r>
      <w:r w:rsidR="00A9356E">
        <w:rPr>
          <w:rFonts w:ascii="Arial" w:hAnsi="Arial" w:cs="Arial"/>
          <w:sz w:val="24"/>
          <w:szCs w:val="24"/>
        </w:rPr>
        <w:t xml:space="preserve">zum </w:t>
      </w:r>
      <w:r w:rsidR="00E824BA">
        <w:rPr>
          <w:rFonts w:ascii="Arial" w:hAnsi="Arial" w:cs="Arial"/>
          <w:sz w:val="24"/>
          <w:szCs w:val="24"/>
        </w:rPr>
        <w:t xml:space="preserve">Unternehmen </w:t>
      </w:r>
      <w:r w:rsidR="00154EA9">
        <w:rPr>
          <w:rFonts w:ascii="Arial" w:hAnsi="Arial" w:cs="Arial"/>
          <w:sz w:val="24"/>
          <w:szCs w:val="24"/>
        </w:rPr>
        <w:t xml:space="preserve">und den Produkten </w:t>
      </w:r>
      <w:r w:rsidR="00472230">
        <w:rPr>
          <w:rFonts w:ascii="Arial" w:hAnsi="Arial" w:cs="Arial"/>
          <w:sz w:val="24"/>
          <w:szCs w:val="24"/>
        </w:rPr>
        <w:t xml:space="preserve">sind auf der </w:t>
      </w:r>
      <w:hyperlink r:id="rId18" w:history="1">
        <w:r w:rsidR="00D80994" w:rsidRPr="00C42EC7">
          <w:rPr>
            <w:rStyle w:val="Hyperlink"/>
            <w:rFonts w:ascii="Arial" w:hAnsi="Arial" w:cs="Arial"/>
            <w:sz w:val="24"/>
            <w:szCs w:val="24"/>
          </w:rPr>
          <w:t>PYD-Website</w:t>
        </w:r>
      </w:hyperlink>
      <w:r w:rsidR="00D80994">
        <w:rPr>
          <w:rFonts w:ascii="Arial" w:hAnsi="Arial" w:cs="Arial"/>
          <w:sz w:val="24"/>
          <w:szCs w:val="24"/>
        </w:rPr>
        <w:t xml:space="preserve"> zu finden.</w:t>
      </w:r>
      <w:r w:rsidR="00E870FF">
        <w:rPr>
          <w:rFonts w:ascii="Arial" w:hAnsi="Arial" w:cs="Arial"/>
          <w:sz w:val="24"/>
          <w:szCs w:val="24"/>
        </w:rPr>
        <w:t xml:space="preserve"> </w:t>
      </w:r>
      <w:r w:rsidR="00FB2CAB">
        <w:rPr>
          <w:rFonts w:ascii="Arial" w:hAnsi="Arial" w:cs="Arial"/>
          <w:sz w:val="24"/>
          <w:szCs w:val="24"/>
        </w:rPr>
        <w:t xml:space="preserve">Zu diesem </w:t>
      </w:r>
      <w:r w:rsidR="00E870FF">
        <w:rPr>
          <w:rFonts w:ascii="Arial" w:hAnsi="Arial" w:cs="Arial"/>
          <w:sz w:val="24"/>
          <w:szCs w:val="24"/>
        </w:rPr>
        <w:t xml:space="preserve">Objekt ist auch </w:t>
      </w:r>
      <w:r w:rsidR="00FB2CAB">
        <w:rPr>
          <w:rFonts w:ascii="Arial" w:hAnsi="Arial" w:cs="Arial"/>
          <w:sz w:val="24"/>
          <w:szCs w:val="24"/>
        </w:rPr>
        <w:t>ein</w:t>
      </w:r>
      <w:r w:rsidR="00E870FF">
        <w:rPr>
          <w:rFonts w:ascii="Arial" w:hAnsi="Arial" w:cs="Arial"/>
          <w:sz w:val="24"/>
          <w:szCs w:val="24"/>
        </w:rPr>
        <w:t xml:space="preserve"> </w:t>
      </w:r>
      <w:r w:rsidR="006A0C8D">
        <w:rPr>
          <w:rFonts w:ascii="Arial" w:hAnsi="Arial" w:cs="Arial"/>
          <w:sz w:val="24"/>
          <w:szCs w:val="24"/>
        </w:rPr>
        <w:t>Referenzbericht verfügbar.</w:t>
      </w:r>
    </w:p>
    <w:p w14:paraId="4E46FBD8" w14:textId="286A4D10" w:rsidR="00B735C9" w:rsidRDefault="0063150D" w:rsidP="008F1DD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6" behindDoc="0" locked="0" layoutInCell="1" allowOverlap="1" wp14:anchorId="01A10AD5" wp14:editId="4D8F6804">
            <wp:simplePos x="0" y="0"/>
            <wp:positionH relativeFrom="margin">
              <wp:align>right</wp:align>
            </wp:positionH>
            <wp:positionV relativeFrom="paragraph">
              <wp:posOffset>2442210</wp:posOffset>
            </wp:positionV>
            <wp:extent cx="4140200" cy="3104515"/>
            <wp:effectExtent l="0" t="0" r="0" b="635"/>
            <wp:wrapTopAndBottom/>
            <wp:docPr id="1311495594" name="Grafik 2" descr="Ein Bild, das Im Haus, Verlassen, Wand, Boden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495594" name="Grafik 2" descr="Ein Bild, das Im Haus, Verlassen, Wand, Boden enthält.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310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082" w:rsidRPr="004D7082">
        <w:rPr>
          <w:rFonts w:ascii="Arial" w:hAnsi="Arial" w:cs="Arial"/>
          <w:sz w:val="24"/>
          <w:szCs w:val="24"/>
        </w:rPr>
        <w:t xml:space="preserve">Die neue „Alte Saline“ wurde 1834 nach einem Stadtbrand neu errichtet. </w:t>
      </w:r>
    </w:p>
    <w:p w14:paraId="49A3A6FE" w14:textId="3B28F2AC" w:rsidR="00D84A1A" w:rsidRDefault="00D84A1A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D84A1A">
        <w:rPr>
          <w:rFonts w:ascii="Arial" w:hAnsi="Arial" w:cs="Arial"/>
          <w:sz w:val="24"/>
          <w:szCs w:val="24"/>
        </w:rPr>
        <w:t>nkomplizierter Einbau des PYD</w:t>
      </w:r>
      <w:r w:rsidR="00920F45">
        <w:rPr>
          <w:rFonts w:ascii="Arial" w:hAnsi="Arial" w:cs="Arial"/>
          <w:sz w:val="24"/>
          <w:szCs w:val="24"/>
        </w:rPr>
        <w:t xml:space="preserve">-ALU FLOOR </w:t>
      </w:r>
      <w:r w:rsidRPr="00D84A1A">
        <w:rPr>
          <w:rFonts w:ascii="Arial" w:hAnsi="Arial" w:cs="Arial"/>
          <w:sz w:val="24"/>
          <w:szCs w:val="24"/>
        </w:rPr>
        <w:t>Nass Systems im Obergeschoss</w:t>
      </w:r>
      <w:r w:rsidR="0061583F">
        <w:rPr>
          <w:rFonts w:ascii="Arial" w:hAnsi="Arial" w:cs="Arial"/>
          <w:sz w:val="24"/>
          <w:szCs w:val="24"/>
        </w:rPr>
        <w:t xml:space="preserve"> des neuen Magazin 3.</w:t>
      </w:r>
    </w:p>
    <w:p w14:paraId="1EEE8FCF" w14:textId="52D4D2B1" w:rsidR="00EA18BE" w:rsidRDefault="00EA18B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Abbildung</w:t>
      </w:r>
      <w:r w:rsidR="008F1DD1">
        <w:rPr>
          <w:rFonts w:ascii="Arial" w:hAnsi="Arial" w:cs="Arial"/>
          <w:b/>
          <w:sz w:val="24"/>
          <w:szCs w:val="24"/>
        </w:rPr>
        <w:t>en</w:t>
      </w:r>
      <w:r>
        <w:rPr>
          <w:rFonts w:ascii="Arial" w:hAnsi="Arial" w:cs="Arial"/>
          <w:b/>
          <w:sz w:val="24"/>
          <w:szCs w:val="24"/>
        </w:rPr>
        <w:t>: PYD-Thermosysteme, Bischofswiesen</w:t>
      </w:r>
    </w:p>
    <w:sectPr w:rsidR="00EA18BE" w:rsidSect="008F14A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1132" w14:textId="77777777" w:rsidR="008F14AE" w:rsidRDefault="008F14AE" w:rsidP="00C5718D">
      <w:pPr>
        <w:spacing w:after="0" w:line="240" w:lineRule="auto"/>
      </w:pPr>
      <w:r>
        <w:separator/>
      </w:r>
    </w:p>
  </w:endnote>
  <w:endnote w:type="continuationSeparator" w:id="0">
    <w:p w14:paraId="6D2F61DD" w14:textId="77777777" w:rsidR="008F14AE" w:rsidRDefault="008F14AE" w:rsidP="00C5718D">
      <w:pPr>
        <w:spacing w:after="0" w:line="240" w:lineRule="auto"/>
      </w:pPr>
      <w:r>
        <w:continuationSeparator/>
      </w:r>
    </w:p>
  </w:endnote>
  <w:endnote w:type="continuationNotice" w:id="1">
    <w:p w14:paraId="64EB75C3" w14:textId="77777777" w:rsidR="008F14AE" w:rsidRDefault="008F14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F9C72" w14:textId="77777777" w:rsidR="00DB0F72" w:rsidRDefault="00DB0F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41441" w14:textId="77777777" w:rsidR="00DB0F72" w:rsidRDefault="00DB0F7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4DDC6" w14:textId="77777777" w:rsidR="00DB0F72" w:rsidRDefault="00DB0F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80FCC" w14:textId="77777777" w:rsidR="008F14AE" w:rsidRDefault="008F14AE" w:rsidP="00C5718D">
      <w:pPr>
        <w:spacing w:after="0" w:line="240" w:lineRule="auto"/>
      </w:pPr>
      <w:r>
        <w:separator/>
      </w:r>
    </w:p>
  </w:footnote>
  <w:footnote w:type="continuationSeparator" w:id="0">
    <w:p w14:paraId="15FFDDB3" w14:textId="77777777" w:rsidR="008F14AE" w:rsidRDefault="008F14AE" w:rsidP="00C5718D">
      <w:pPr>
        <w:spacing w:after="0" w:line="240" w:lineRule="auto"/>
      </w:pPr>
      <w:r>
        <w:continuationSeparator/>
      </w:r>
    </w:p>
  </w:footnote>
  <w:footnote w:type="continuationNotice" w:id="1">
    <w:p w14:paraId="68F9B0AA" w14:textId="77777777" w:rsidR="008F14AE" w:rsidRDefault="008F14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47D8D" w14:textId="77777777" w:rsidR="00DB0F72" w:rsidRDefault="00DB0F7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840C4" w14:textId="77777777" w:rsidR="00DB0F72" w:rsidRDefault="00DB0F7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0ED246">
          <wp:simplePos x="0" y="0"/>
          <wp:positionH relativeFrom="column">
            <wp:posOffset>2832735</wp:posOffset>
          </wp:positionH>
          <wp:positionV relativeFrom="paragraph">
            <wp:posOffset>-53975</wp:posOffset>
          </wp:positionV>
          <wp:extent cx="1381125" cy="951230"/>
          <wp:effectExtent l="0" t="0" r="9525" b="1270"/>
          <wp:wrapSquare wrapText="bothSides"/>
          <wp:docPr id="1919895206" name="Grafik 1919895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951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2A4020DA" w:rsidR="008004CF" w:rsidRDefault="00A14086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del w:id="0" w:author="Janine Ebenau" w:date="2024-04-29T12:51:00Z">
                            <w:r w:rsidDel="00DB0F72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delText xml:space="preserve">Mai </w:delText>
                            </w:r>
                          </w:del>
                          <w:ins w:id="1" w:author="Janine Ebenau" w:date="2024-04-29T12:51:00Z">
                            <w:r w:rsidR="00DB0F72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Juni</w:t>
                            </w:r>
                            <w:r w:rsidR="00DB0F72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ins>
                          <w:r w:rsidR="00BE17F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0F39B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31463BD8" w14:textId="0470A1D7" w:rsidR="00BE17F0" w:rsidRPr="00016B4D" w:rsidRDefault="000F39BD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A1408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A5097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2A4020DA" w:rsidR="008004CF" w:rsidRDefault="00A14086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del w:id="2" w:author="Janine Ebenau" w:date="2024-04-29T12:51:00Z">
                      <w:r w:rsidDel="00DB0F72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delText xml:space="preserve">Mai </w:delText>
                      </w:r>
                    </w:del>
                    <w:ins w:id="3" w:author="Janine Ebenau" w:date="2024-04-29T12:51:00Z">
                      <w:r w:rsidR="00DB0F72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Juni</w:t>
                      </w:r>
                      <w:r w:rsidR="00DB0F72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 xml:space="preserve"> </w:t>
                      </w:r>
                    </w:ins>
                    <w:r w:rsidR="00BE17F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0F39BD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31463BD8" w14:textId="0470A1D7" w:rsidR="00BE17F0" w:rsidRPr="00016B4D" w:rsidRDefault="000F39BD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A14086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ine Ebenau">
    <w15:presenceInfo w15:providerId="AD" w15:userId="S::ebenau@waldecker-pr.de::1cdb2b00-628e-493e-ae91-93fa9ca86a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ED5"/>
    <w:rsid w:val="00003AD8"/>
    <w:rsid w:val="00010A28"/>
    <w:rsid w:val="00011B79"/>
    <w:rsid w:val="000137D6"/>
    <w:rsid w:val="0001609E"/>
    <w:rsid w:val="00016570"/>
    <w:rsid w:val="0001691A"/>
    <w:rsid w:val="00017E72"/>
    <w:rsid w:val="00020B2A"/>
    <w:rsid w:val="000239EF"/>
    <w:rsid w:val="000267B8"/>
    <w:rsid w:val="00026FC9"/>
    <w:rsid w:val="00027A98"/>
    <w:rsid w:val="00032D41"/>
    <w:rsid w:val="000342AA"/>
    <w:rsid w:val="0003458C"/>
    <w:rsid w:val="0003533B"/>
    <w:rsid w:val="0003674B"/>
    <w:rsid w:val="00040C64"/>
    <w:rsid w:val="0004416F"/>
    <w:rsid w:val="00044AE9"/>
    <w:rsid w:val="00047BEF"/>
    <w:rsid w:val="00051305"/>
    <w:rsid w:val="000527AA"/>
    <w:rsid w:val="00052F49"/>
    <w:rsid w:val="0005359E"/>
    <w:rsid w:val="00054C4A"/>
    <w:rsid w:val="0005657D"/>
    <w:rsid w:val="00057380"/>
    <w:rsid w:val="000604B5"/>
    <w:rsid w:val="00060659"/>
    <w:rsid w:val="000629BE"/>
    <w:rsid w:val="00063CC5"/>
    <w:rsid w:val="00064620"/>
    <w:rsid w:val="00064BE6"/>
    <w:rsid w:val="00070ECC"/>
    <w:rsid w:val="00071CA2"/>
    <w:rsid w:val="000743C7"/>
    <w:rsid w:val="00076175"/>
    <w:rsid w:val="0007641A"/>
    <w:rsid w:val="00076DC7"/>
    <w:rsid w:val="00076EB4"/>
    <w:rsid w:val="00077F72"/>
    <w:rsid w:val="000808DB"/>
    <w:rsid w:val="000810F5"/>
    <w:rsid w:val="000832C7"/>
    <w:rsid w:val="00085512"/>
    <w:rsid w:val="00090A73"/>
    <w:rsid w:val="000912BD"/>
    <w:rsid w:val="00091F47"/>
    <w:rsid w:val="00092D01"/>
    <w:rsid w:val="0009524C"/>
    <w:rsid w:val="00097E62"/>
    <w:rsid w:val="00097FF1"/>
    <w:rsid w:val="000A0F45"/>
    <w:rsid w:val="000A14B3"/>
    <w:rsid w:val="000A2540"/>
    <w:rsid w:val="000A5522"/>
    <w:rsid w:val="000A5B23"/>
    <w:rsid w:val="000A6352"/>
    <w:rsid w:val="000B0A21"/>
    <w:rsid w:val="000B0AF9"/>
    <w:rsid w:val="000B0C8D"/>
    <w:rsid w:val="000B1078"/>
    <w:rsid w:val="000B1C76"/>
    <w:rsid w:val="000B1CF4"/>
    <w:rsid w:val="000B5963"/>
    <w:rsid w:val="000B5AFB"/>
    <w:rsid w:val="000B696F"/>
    <w:rsid w:val="000B69EC"/>
    <w:rsid w:val="000B7B05"/>
    <w:rsid w:val="000C21B5"/>
    <w:rsid w:val="000C6050"/>
    <w:rsid w:val="000C7552"/>
    <w:rsid w:val="000D0206"/>
    <w:rsid w:val="000D15F4"/>
    <w:rsid w:val="000D2A70"/>
    <w:rsid w:val="000D5341"/>
    <w:rsid w:val="000D5D6B"/>
    <w:rsid w:val="000D5D96"/>
    <w:rsid w:val="000E375C"/>
    <w:rsid w:val="000E6BC1"/>
    <w:rsid w:val="000E6CC4"/>
    <w:rsid w:val="000E7459"/>
    <w:rsid w:val="000F03B5"/>
    <w:rsid w:val="000F046B"/>
    <w:rsid w:val="000F134B"/>
    <w:rsid w:val="000F1F80"/>
    <w:rsid w:val="000F287A"/>
    <w:rsid w:val="000F39BD"/>
    <w:rsid w:val="000F4C76"/>
    <w:rsid w:val="000F528C"/>
    <w:rsid w:val="000F762B"/>
    <w:rsid w:val="000F7768"/>
    <w:rsid w:val="00101109"/>
    <w:rsid w:val="00101491"/>
    <w:rsid w:val="00102938"/>
    <w:rsid w:val="0010612C"/>
    <w:rsid w:val="00106D65"/>
    <w:rsid w:val="00106F79"/>
    <w:rsid w:val="001076E1"/>
    <w:rsid w:val="00107CCE"/>
    <w:rsid w:val="00107DB1"/>
    <w:rsid w:val="001111B3"/>
    <w:rsid w:val="001133CD"/>
    <w:rsid w:val="00114583"/>
    <w:rsid w:val="001151C9"/>
    <w:rsid w:val="00116000"/>
    <w:rsid w:val="0012023F"/>
    <w:rsid w:val="001217EF"/>
    <w:rsid w:val="001223D3"/>
    <w:rsid w:val="001250BC"/>
    <w:rsid w:val="0012518E"/>
    <w:rsid w:val="00125D3E"/>
    <w:rsid w:val="00125E60"/>
    <w:rsid w:val="00125F76"/>
    <w:rsid w:val="0013092A"/>
    <w:rsid w:val="001314FC"/>
    <w:rsid w:val="001316A9"/>
    <w:rsid w:val="00133E1F"/>
    <w:rsid w:val="001340A5"/>
    <w:rsid w:val="0013487B"/>
    <w:rsid w:val="00134D69"/>
    <w:rsid w:val="00136A2B"/>
    <w:rsid w:val="00136F22"/>
    <w:rsid w:val="00137B12"/>
    <w:rsid w:val="00140382"/>
    <w:rsid w:val="00141DF7"/>
    <w:rsid w:val="00142A0D"/>
    <w:rsid w:val="001445F7"/>
    <w:rsid w:val="001461EF"/>
    <w:rsid w:val="0015328D"/>
    <w:rsid w:val="001545C0"/>
    <w:rsid w:val="00154EA9"/>
    <w:rsid w:val="00155A5C"/>
    <w:rsid w:val="00155C0D"/>
    <w:rsid w:val="00161451"/>
    <w:rsid w:val="00161FD3"/>
    <w:rsid w:val="00162787"/>
    <w:rsid w:val="001638E9"/>
    <w:rsid w:val="001648EA"/>
    <w:rsid w:val="0016738A"/>
    <w:rsid w:val="00167B11"/>
    <w:rsid w:val="00170530"/>
    <w:rsid w:val="00170D02"/>
    <w:rsid w:val="00172347"/>
    <w:rsid w:val="0017315C"/>
    <w:rsid w:val="00174A31"/>
    <w:rsid w:val="001810C8"/>
    <w:rsid w:val="0018427D"/>
    <w:rsid w:val="001867D6"/>
    <w:rsid w:val="001871D2"/>
    <w:rsid w:val="00187F5A"/>
    <w:rsid w:val="001918EF"/>
    <w:rsid w:val="001922F1"/>
    <w:rsid w:val="00194E34"/>
    <w:rsid w:val="00195ACE"/>
    <w:rsid w:val="00196012"/>
    <w:rsid w:val="001A102D"/>
    <w:rsid w:val="001A129E"/>
    <w:rsid w:val="001A1B27"/>
    <w:rsid w:val="001A20E7"/>
    <w:rsid w:val="001A24F2"/>
    <w:rsid w:val="001A397B"/>
    <w:rsid w:val="001B0C2F"/>
    <w:rsid w:val="001B3059"/>
    <w:rsid w:val="001B7761"/>
    <w:rsid w:val="001B7A56"/>
    <w:rsid w:val="001B7C6C"/>
    <w:rsid w:val="001C149C"/>
    <w:rsid w:val="001C2F15"/>
    <w:rsid w:val="001C3601"/>
    <w:rsid w:val="001C4394"/>
    <w:rsid w:val="001C4511"/>
    <w:rsid w:val="001C502C"/>
    <w:rsid w:val="001C51D9"/>
    <w:rsid w:val="001C5326"/>
    <w:rsid w:val="001D1A10"/>
    <w:rsid w:val="001D261A"/>
    <w:rsid w:val="001D2872"/>
    <w:rsid w:val="001D2ADC"/>
    <w:rsid w:val="001D4AFA"/>
    <w:rsid w:val="001D5ACB"/>
    <w:rsid w:val="001D68C1"/>
    <w:rsid w:val="001D69E7"/>
    <w:rsid w:val="001E058F"/>
    <w:rsid w:val="001E6860"/>
    <w:rsid w:val="001E792B"/>
    <w:rsid w:val="001F0527"/>
    <w:rsid w:val="001F08B4"/>
    <w:rsid w:val="001F0D1C"/>
    <w:rsid w:val="001F1B72"/>
    <w:rsid w:val="001F331D"/>
    <w:rsid w:val="001F425E"/>
    <w:rsid w:val="001F606E"/>
    <w:rsid w:val="0020055B"/>
    <w:rsid w:val="002025FD"/>
    <w:rsid w:val="00202FA0"/>
    <w:rsid w:val="0020300B"/>
    <w:rsid w:val="00203629"/>
    <w:rsid w:val="00205FEF"/>
    <w:rsid w:val="0020651B"/>
    <w:rsid w:val="0020666E"/>
    <w:rsid w:val="00206D37"/>
    <w:rsid w:val="0020710C"/>
    <w:rsid w:val="00207565"/>
    <w:rsid w:val="00211CD8"/>
    <w:rsid w:val="00211F6A"/>
    <w:rsid w:val="00214D2B"/>
    <w:rsid w:val="00214F67"/>
    <w:rsid w:val="00215CC5"/>
    <w:rsid w:val="002207CA"/>
    <w:rsid w:val="00223628"/>
    <w:rsid w:val="00223F71"/>
    <w:rsid w:val="00225BEC"/>
    <w:rsid w:val="00230F01"/>
    <w:rsid w:val="00231E5B"/>
    <w:rsid w:val="00232DC4"/>
    <w:rsid w:val="00233C3D"/>
    <w:rsid w:val="00235CA0"/>
    <w:rsid w:val="00236033"/>
    <w:rsid w:val="00245EF8"/>
    <w:rsid w:val="002466F8"/>
    <w:rsid w:val="0025144A"/>
    <w:rsid w:val="002535CB"/>
    <w:rsid w:val="00255777"/>
    <w:rsid w:val="00260FC2"/>
    <w:rsid w:val="0026202B"/>
    <w:rsid w:val="00263AFA"/>
    <w:rsid w:val="002647C9"/>
    <w:rsid w:val="002654B1"/>
    <w:rsid w:val="00265B4F"/>
    <w:rsid w:val="00266050"/>
    <w:rsid w:val="00266F05"/>
    <w:rsid w:val="00267083"/>
    <w:rsid w:val="00270278"/>
    <w:rsid w:val="00271945"/>
    <w:rsid w:val="0028028D"/>
    <w:rsid w:val="00280446"/>
    <w:rsid w:val="0028059E"/>
    <w:rsid w:val="00280FC1"/>
    <w:rsid w:val="00281B59"/>
    <w:rsid w:val="002837ED"/>
    <w:rsid w:val="002846E1"/>
    <w:rsid w:val="00284B0F"/>
    <w:rsid w:val="00285FDD"/>
    <w:rsid w:val="00286EF4"/>
    <w:rsid w:val="00291313"/>
    <w:rsid w:val="00291CA0"/>
    <w:rsid w:val="00292165"/>
    <w:rsid w:val="00292B0B"/>
    <w:rsid w:val="002943C7"/>
    <w:rsid w:val="00297C0F"/>
    <w:rsid w:val="002A115D"/>
    <w:rsid w:val="002A1AE0"/>
    <w:rsid w:val="002A22D6"/>
    <w:rsid w:val="002A2E61"/>
    <w:rsid w:val="002A325A"/>
    <w:rsid w:val="002A3666"/>
    <w:rsid w:val="002B1D91"/>
    <w:rsid w:val="002B280E"/>
    <w:rsid w:val="002B2C51"/>
    <w:rsid w:val="002B2FDF"/>
    <w:rsid w:val="002B43B9"/>
    <w:rsid w:val="002B482F"/>
    <w:rsid w:val="002B580E"/>
    <w:rsid w:val="002C115D"/>
    <w:rsid w:val="002C1320"/>
    <w:rsid w:val="002C285D"/>
    <w:rsid w:val="002C31B7"/>
    <w:rsid w:val="002C3D06"/>
    <w:rsid w:val="002C4724"/>
    <w:rsid w:val="002C6274"/>
    <w:rsid w:val="002C72F9"/>
    <w:rsid w:val="002C7E92"/>
    <w:rsid w:val="002D2570"/>
    <w:rsid w:val="002D54BF"/>
    <w:rsid w:val="002D6F8E"/>
    <w:rsid w:val="002E32A6"/>
    <w:rsid w:val="002E6126"/>
    <w:rsid w:val="002E700D"/>
    <w:rsid w:val="002F05D8"/>
    <w:rsid w:val="002F06D2"/>
    <w:rsid w:val="002F093E"/>
    <w:rsid w:val="002F148F"/>
    <w:rsid w:val="002F2839"/>
    <w:rsid w:val="002F3714"/>
    <w:rsid w:val="002F50EF"/>
    <w:rsid w:val="002F6237"/>
    <w:rsid w:val="002F6C01"/>
    <w:rsid w:val="002F70F7"/>
    <w:rsid w:val="002F72C7"/>
    <w:rsid w:val="00305561"/>
    <w:rsid w:val="0030780F"/>
    <w:rsid w:val="00307A32"/>
    <w:rsid w:val="00307C45"/>
    <w:rsid w:val="00307F79"/>
    <w:rsid w:val="00310E64"/>
    <w:rsid w:val="00312F96"/>
    <w:rsid w:val="00315422"/>
    <w:rsid w:val="00316868"/>
    <w:rsid w:val="0031707E"/>
    <w:rsid w:val="0032087B"/>
    <w:rsid w:val="0032259D"/>
    <w:rsid w:val="00323707"/>
    <w:rsid w:val="00323B96"/>
    <w:rsid w:val="00324F72"/>
    <w:rsid w:val="003257C2"/>
    <w:rsid w:val="0032713E"/>
    <w:rsid w:val="003306CB"/>
    <w:rsid w:val="0033116B"/>
    <w:rsid w:val="00331AAA"/>
    <w:rsid w:val="003327DF"/>
    <w:rsid w:val="00332AFA"/>
    <w:rsid w:val="00333101"/>
    <w:rsid w:val="003332AC"/>
    <w:rsid w:val="003347D1"/>
    <w:rsid w:val="00335060"/>
    <w:rsid w:val="00335DCB"/>
    <w:rsid w:val="0033635B"/>
    <w:rsid w:val="00336D9C"/>
    <w:rsid w:val="003414EE"/>
    <w:rsid w:val="00342E56"/>
    <w:rsid w:val="003435E7"/>
    <w:rsid w:val="003437EB"/>
    <w:rsid w:val="00343EF2"/>
    <w:rsid w:val="00344605"/>
    <w:rsid w:val="00344AA1"/>
    <w:rsid w:val="00345492"/>
    <w:rsid w:val="003460F6"/>
    <w:rsid w:val="003474EA"/>
    <w:rsid w:val="00351197"/>
    <w:rsid w:val="0035318B"/>
    <w:rsid w:val="003556AC"/>
    <w:rsid w:val="00360864"/>
    <w:rsid w:val="0036092C"/>
    <w:rsid w:val="00360E56"/>
    <w:rsid w:val="00361CD3"/>
    <w:rsid w:val="0036203A"/>
    <w:rsid w:val="0036303C"/>
    <w:rsid w:val="003637BA"/>
    <w:rsid w:val="00364813"/>
    <w:rsid w:val="00365A69"/>
    <w:rsid w:val="00366D22"/>
    <w:rsid w:val="00370766"/>
    <w:rsid w:val="0037157F"/>
    <w:rsid w:val="00373B90"/>
    <w:rsid w:val="00377D7B"/>
    <w:rsid w:val="00386AE7"/>
    <w:rsid w:val="00387C9C"/>
    <w:rsid w:val="003904D8"/>
    <w:rsid w:val="003909E7"/>
    <w:rsid w:val="00390FBF"/>
    <w:rsid w:val="00391884"/>
    <w:rsid w:val="003919A0"/>
    <w:rsid w:val="00391B4D"/>
    <w:rsid w:val="00391CCF"/>
    <w:rsid w:val="00391DBD"/>
    <w:rsid w:val="00392334"/>
    <w:rsid w:val="00393431"/>
    <w:rsid w:val="00393B91"/>
    <w:rsid w:val="00394A91"/>
    <w:rsid w:val="00394B10"/>
    <w:rsid w:val="00396427"/>
    <w:rsid w:val="00396C0D"/>
    <w:rsid w:val="00396F6B"/>
    <w:rsid w:val="003A01F0"/>
    <w:rsid w:val="003A0717"/>
    <w:rsid w:val="003A0E5B"/>
    <w:rsid w:val="003A1E10"/>
    <w:rsid w:val="003A255E"/>
    <w:rsid w:val="003A2878"/>
    <w:rsid w:val="003A3D78"/>
    <w:rsid w:val="003A4FC8"/>
    <w:rsid w:val="003A56EE"/>
    <w:rsid w:val="003A584C"/>
    <w:rsid w:val="003A5DB4"/>
    <w:rsid w:val="003A5E76"/>
    <w:rsid w:val="003A6393"/>
    <w:rsid w:val="003A7810"/>
    <w:rsid w:val="003B07CD"/>
    <w:rsid w:val="003B0D37"/>
    <w:rsid w:val="003B18BE"/>
    <w:rsid w:val="003B2613"/>
    <w:rsid w:val="003B2E7F"/>
    <w:rsid w:val="003B3F0E"/>
    <w:rsid w:val="003B4124"/>
    <w:rsid w:val="003B48A6"/>
    <w:rsid w:val="003B6411"/>
    <w:rsid w:val="003B641B"/>
    <w:rsid w:val="003B6F6E"/>
    <w:rsid w:val="003B7480"/>
    <w:rsid w:val="003B76E8"/>
    <w:rsid w:val="003B7BEA"/>
    <w:rsid w:val="003C0F9E"/>
    <w:rsid w:val="003C12A5"/>
    <w:rsid w:val="003C2234"/>
    <w:rsid w:val="003C30A4"/>
    <w:rsid w:val="003C3219"/>
    <w:rsid w:val="003C3E56"/>
    <w:rsid w:val="003C6924"/>
    <w:rsid w:val="003C78E5"/>
    <w:rsid w:val="003D0339"/>
    <w:rsid w:val="003D2EF7"/>
    <w:rsid w:val="003D30A2"/>
    <w:rsid w:val="003D35A8"/>
    <w:rsid w:val="003E059D"/>
    <w:rsid w:val="003E0D1C"/>
    <w:rsid w:val="003E30BA"/>
    <w:rsid w:val="003E35E0"/>
    <w:rsid w:val="003E4F37"/>
    <w:rsid w:val="003E6D61"/>
    <w:rsid w:val="003F1B6F"/>
    <w:rsid w:val="003F1CC2"/>
    <w:rsid w:val="003F265A"/>
    <w:rsid w:val="003F2A02"/>
    <w:rsid w:val="003F3256"/>
    <w:rsid w:val="003F3F50"/>
    <w:rsid w:val="003F40D7"/>
    <w:rsid w:val="003F5F7A"/>
    <w:rsid w:val="003F6D9A"/>
    <w:rsid w:val="003F7A84"/>
    <w:rsid w:val="004023B9"/>
    <w:rsid w:val="004032FA"/>
    <w:rsid w:val="00404175"/>
    <w:rsid w:val="004139A4"/>
    <w:rsid w:val="00413A7C"/>
    <w:rsid w:val="00414B0E"/>
    <w:rsid w:val="00414FC7"/>
    <w:rsid w:val="00415B9D"/>
    <w:rsid w:val="0041743E"/>
    <w:rsid w:val="00417736"/>
    <w:rsid w:val="0042091F"/>
    <w:rsid w:val="00421A8C"/>
    <w:rsid w:val="00422162"/>
    <w:rsid w:val="00422F2F"/>
    <w:rsid w:val="00423285"/>
    <w:rsid w:val="00425A63"/>
    <w:rsid w:val="00426047"/>
    <w:rsid w:val="00426823"/>
    <w:rsid w:val="004268F1"/>
    <w:rsid w:val="00426F5E"/>
    <w:rsid w:val="0042708B"/>
    <w:rsid w:val="00432AFB"/>
    <w:rsid w:val="00433A19"/>
    <w:rsid w:val="0043583D"/>
    <w:rsid w:val="00441D72"/>
    <w:rsid w:val="00443965"/>
    <w:rsid w:val="00443E3A"/>
    <w:rsid w:val="00444C45"/>
    <w:rsid w:val="00444E82"/>
    <w:rsid w:val="00445A7E"/>
    <w:rsid w:val="00450ACD"/>
    <w:rsid w:val="00450E50"/>
    <w:rsid w:val="00452B8F"/>
    <w:rsid w:val="00454536"/>
    <w:rsid w:val="00454718"/>
    <w:rsid w:val="0046384F"/>
    <w:rsid w:val="00464C52"/>
    <w:rsid w:val="004663F4"/>
    <w:rsid w:val="00467C4F"/>
    <w:rsid w:val="004701AC"/>
    <w:rsid w:val="00471EFF"/>
    <w:rsid w:val="00472230"/>
    <w:rsid w:val="004724AE"/>
    <w:rsid w:val="004724E6"/>
    <w:rsid w:val="0047486D"/>
    <w:rsid w:val="00474D95"/>
    <w:rsid w:val="004763A9"/>
    <w:rsid w:val="0047709F"/>
    <w:rsid w:val="00480425"/>
    <w:rsid w:val="0048051C"/>
    <w:rsid w:val="00482648"/>
    <w:rsid w:val="00483467"/>
    <w:rsid w:val="00483D7B"/>
    <w:rsid w:val="004858B6"/>
    <w:rsid w:val="00485A95"/>
    <w:rsid w:val="00492C70"/>
    <w:rsid w:val="00493863"/>
    <w:rsid w:val="00495392"/>
    <w:rsid w:val="00495A5A"/>
    <w:rsid w:val="00496D7A"/>
    <w:rsid w:val="004972AE"/>
    <w:rsid w:val="0049796C"/>
    <w:rsid w:val="004A03F0"/>
    <w:rsid w:val="004A21F1"/>
    <w:rsid w:val="004A29DA"/>
    <w:rsid w:val="004A51DD"/>
    <w:rsid w:val="004B123D"/>
    <w:rsid w:val="004B1376"/>
    <w:rsid w:val="004B2D6A"/>
    <w:rsid w:val="004B3229"/>
    <w:rsid w:val="004B4AC0"/>
    <w:rsid w:val="004B4B07"/>
    <w:rsid w:val="004B4C84"/>
    <w:rsid w:val="004B6FD3"/>
    <w:rsid w:val="004C22F2"/>
    <w:rsid w:val="004C28B7"/>
    <w:rsid w:val="004C2AA3"/>
    <w:rsid w:val="004C3C4A"/>
    <w:rsid w:val="004C5833"/>
    <w:rsid w:val="004C584F"/>
    <w:rsid w:val="004C7965"/>
    <w:rsid w:val="004D0D49"/>
    <w:rsid w:val="004D1835"/>
    <w:rsid w:val="004D1851"/>
    <w:rsid w:val="004D2C18"/>
    <w:rsid w:val="004D499D"/>
    <w:rsid w:val="004D508A"/>
    <w:rsid w:val="004D59C7"/>
    <w:rsid w:val="004D7082"/>
    <w:rsid w:val="004D7189"/>
    <w:rsid w:val="004D7B8A"/>
    <w:rsid w:val="004E6160"/>
    <w:rsid w:val="004E6602"/>
    <w:rsid w:val="004E6DD9"/>
    <w:rsid w:val="004F011D"/>
    <w:rsid w:val="004F0647"/>
    <w:rsid w:val="004F156F"/>
    <w:rsid w:val="004F2340"/>
    <w:rsid w:val="004F3834"/>
    <w:rsid w:val="004F3D00"/>
    <w:rsid w:val="004F5745"/>
    <w:rsid w:val="004F580D"/>
    <w:rsid w:val="004F5E84"/>
    <w:rsid w:val="004F68F8"/>
    <w:rsid w:val="00500A02"/>
    <w:rsid w:val="005029FF"/>
    <w:rsid w:val="005041F7"/>
    <w:rsid w:val="00510702"/>
    <w:rsid w:val="00511B7F"/>
    <w:rsid w:val="005133CD"/>
    <w:rsid w:val="00514F2A"/>
    <w:rsid w:val="00521DC8"/>
    <w:rsid w:val="0052549B"/>
    <w:rsid w:val="00525598"/>
    <w:rsid w:val="005265C0"/>
    <w:rsid w:val="005267CD"/>
    <w:rsid w:val="005300E3"/>
    <w:rsid w:val="00530321"/>
    <w:rsid w:val="005310EB"/>
    <w:rsid w:val="005317A9"/>
    <w:rsid w:val="005334C3"/>
    <w:rsid w:val="00534AEE"/>
    <w:rsid w:val="00536663"/>
    <w:rsid w:val="00536AFC"/>
    <w:rsid w:val="00540E52"/>
    <w:rsid w:val="00541377"/>
    <w:rsid w:val="005423DC"/>
    <w:rsid w:val="005424AB"/>
    <w:rsid w:val="00543C0B"/>
    <w:rsid w:val="0054584A"/>
    <w:rsid w:val="00546090"/>
    <w:rsid w:val="005462CE"/>
    <w:rsid w:val="00546AAD"/>
    <w:rsid w:val="00547044"/>
    <w:rsid w:val="005476E1"/>
    <w:rsid w:val="00547D6A"/>
    <w:rsid w:val="00550231"/>
    <w:rsid w:val="0055043E"/>
    <w:rsid w:val="00552A20"/>
    <w:rsid w:val="00553C11"/>
    <w:rsid w:val="00555232"/>
    <w:rsid w:val="00555B6D"/>
    <w:rsid w:val="00555E47"/>
    <w:rsid w:val="00556944"/>
    <w:rsid w:val="005571F9"/>
    <w:rsid w:val="00557D73"/>
    <w:rsid w:val="00560E9B"/>
    <w:rsid w:val="005614F1"/>
    <w:rsid w:val="00561C3A"/>
    <w:rsid w:val="00562816"/>
    <w:rsid w:val="005628CE"/>
    <w:rsid w:val="00562CE8"/>
    <w:rsid w:val="00563556"/>
    <w:rsid w:val="0056724B"/>
    <w:rsid w:val="00567B4B"/>
    <w:rsid w:val="00570D2B"/>
    <w:rsid w:val="0057112D"/>
    <w:rsid w:val="00571636"/>
    <w:rsid w:val="0057167A"/>
    <w:rsid w:val="0057235D"/>
    <w:rsid w:val="00574D12"/>
    <w:rsid w:val="005766E7"/>
    <w:rsid w:val="005767CB"/>
    <w:rsid w:val="00576D82"/>
    <w:rsid w:val="0057748F"/>
    <w:rsid w:val="005804CC"/>
    <w:rsid w:val="00584A6D"/>
    <w:rsid w:val="00590DFE"/>
    <w:rsid w:val="00591345"/>
    <w:rsid w:val="005927C3"/>
    <w:rsid w:val="00592803"/>
    <w:rsid w:val="005938E4"/>
    <w:rsid w:val="00594214"/>
    <w:rsid w:val="005946EF"/>
    <w:rsid w:val="005949D1"/>
    <w:rsid w:val="00595AD1"/>
    <w:rsid w:val="00596E71"/>
    <w:rsid w:val="00597387"/>
    <w:rsid w:val="005974D9"/>
    <w:rsid w:val="005A0710"/>
    <w:rsid w:val="005A2836"/>
    <w:rsid w:val="005B04A3"/>
    <w:rsid w:val="005B13F0"/>
    <w:rsid w:val="005B18A8"/>
    <w:rsid w:val="005B2A61"/>
    <w:rsid w:val="005B4569"/>
    <w:rsid w:val="005B4BA6"/>
    <w:rsid w:val="005B585C"/>
    <w:rsid w:val="005B5E0A"/>
    <w:rsid w:val="005B7BEF"/>
    <w:rsid w:val="005C3264"/>
    <w:rsid w:val="005C3B79"/>
    <w:rsid w:val="005D2662"/>
    <w:rsid w:val="005D2A98"/>
    <w:rsid w:val="005D2F87"/>
    <w:rsid w:val="005D474B"/>
    <w:rsid w:val="005D5B30"/>
    <w:rsid w:val="005E1547"/>
    <w:rsid w:val="005E2868"/>
    <w:rsid w:val="005E4693"/>
    <w:rsid w:val="005E5516"/>
    <w:rsid w:val="005E57A2"/>
    <w:rsid w:val="005E5F60"/>
    <w:rsid w:val="005E60ED"/>
    <w:rsid w:val="005E7C19"/>
    <w:rsid w:val="005F0AA7"/>
    <w:rsid w:val="005F276C"/>
    <w:rsid w:val="005F2B87"/>
    <w:rsid w:val="005F2BC9"/>
    <w:rsid w:val="005F2E52"/>
    <w:rsid w:val="005F2ECE"/>
    <w:rsid w:val="005F54D8"/>
    <w:rsid w:val="005F5FA7"/>
    <w:rsid w:val="005F7EC4"/>
    <w:rsid w:val="006006C1"/>
    <w:rsid w:val="006008FB"/>
    <w:rsid w:val="006014B2"/>
    <w:rsid w:val="00601E87"/>
    <w:rsid w:val="006039E9"/>
    <w:rsid w:val="00607675"/>
    <w:rsid w:val="00607F01"/>
    <w:rsid w:val="00610D9E"/>
    <w:rsid w:val="0061114B"/>
    <w:rsid w:val="006114ED"/>
    <w:rsid w:val="00615449"/>
    <w:rsid w:val="0061583F"/>
    <w:rsid w:val="006166F1"/>
    <w:rsid w:val="00620EA9"/>
    <w:rsid w:val="00621640"/>
    <w:rsid w:val="006228BF"/>
    <w:rsid w:val="00622ED1"/>
    <w:rsid w:val="006238C3"/>
    <w:rsid w:val="00625043"/>
    <w:rsid w:val="0062583D"/>
    <w:rsid w:val="00626B7A"/>
    <w:rsid w:val="00630E67"/>
    <w:rsid w:val="0063150D"/>
    <w:rsid w:val="0063270D"/>
    <w:rsid w:val="006341F5"/>
    <w:rsid w:val="00634A93"/>
    <w:rsid w:val="00635484"/>
    <w:rsid w:val="00635B5C"/>
    <w:rsid w:val="006366C6"/>
    <w:rsid w:val="00637331"/>
    <w:rsid w:val="00642322"/>
    <w:rsid w:val="00642508"/>
    <w:rsid w:val="00642E0E"/>
    <w:rsid w:val="0064371E"/>
    <w:rsid w:val="00646D59"/>
    <w:rsid w:val="00647313"/>
    <w:rsid w:val="00647981"/>
    <w:rsid w:val="00652A71"/>
    <w:rsid w:val="00654618"/>
    <w:rsid w:val="00656076"/>
    <w:rsid w:val="00656FA2"/>
    <w:rsid w:val="006579A3"/>
    <w:rsid w:val="00660A66"/>
    <w:rsid w:val="00662498"/>
    <w:rsid w:val="00663E7F"/>
    <w:rsid w:val="006641C4"/>
    <w:rsid w:val="00665078"/>
    <w:rsid w:val="006652AE"/>
    <w:rsid w:val="00665499"/>
    <w:rsid w:val="00665B8B"/>
    <w:rsid w:val="00667921"/>
    <w:rsid w:val="00673305"/>
    <w:rsid w:val="006769F0"/>
    <w:rsid w:val="006825D0"/>
    <w:rsid w:val="00682702"/>
    <w:rsid w:val="006832B1"/>
    <w:rsid w:val="00683593"/>
    <w:rsid w:val="0068403D"/>
    <w:rsid w:val="006841E3"/>
    <w:rsid w:val="0068498A"/>
    <w:rsid w:val="0068548A"/>
    <w:rsid w:val="00685727"/>
    <w:rsid w:val="00692B89"/>
    <w:rsid w:val="00696D45"/>
    <w:rsid w:val="006A0C8D"/>
    <w:rsid w:val="006A125F"/>
    <w:rsid w:val="006A1823"/>
    <w:rsid w:val="006A3137"/>
    <w:rsid w:val="006A386B"/>
    <w:rsid w:val="006A3FB1"/>
    <w:rsid w:val="006A4D57"/>
    <w:rsid w:val="006A589D"/>
    <w:rsid w:val="006A6B8C"/>
    <w:rsid w:val="006B0422"/>
    <w:rsid w:val="006B275A"/>
    <w:rsid w:val="006B3AC5"/>
    <w:rsid w:val="006B50A6"/>
    <w:rsid w:val="006B6543"/>
    <w:rsid w:val="006B6BD1"/>
    <w:rsid w:val="006B7C56"/>
    <w:rsid w:val="006C0D59"/>
    <w:rsid w:val="006C15CE"/>
    <w:rsid w:val="006C2C0C"/>
    <w:rsid w:val="006C3206"/>
    <w:rsid w:val="006C4EB9"/>
    <w:rsid w:val="006C57CE"/>
    <w:rsid w:val="006C6012"/>
    <w:rsid w:val="006C69C1"/>
    <w:rsid w:val="006D1C18"/>
    <w:rsid w:val="006D1DAE"/>
    <w:rsid w:val="006D34A8"/>
    <w:rsid w:val="006D6BD3"/>
    <w:rsid w:val="006D7B7B"/>
    <w:rsid w:val="006E0574"/>
    <w:rsid w:val="006E1170"/>
    <w:rsid w:val="006E1BB5"/>
    <w:rsid w:val="006E23C8"/>
    <w:rsid w:val="006E29EE"/>
    <w:rsid w:val="006E37AC"/>
    <w:rsid w:val="006F186F"/>
    <w:rsid w:val="006F2932"/>
    <w:rsid w:val="006F3316"/>
    <w:rsid w:val="006F4466"/>
    <w:rsid w:val="006F4D10"/>
    <w:rsid w:val="006F62ED"/>
    <w:rsid w:val="006F68AD"/>
    <w:rsid w:val="006F6D2B"/>
    <w:rsid w:val="00701585"/>
    <w:rsid w:val="007020E0"/>
    <w:rsid w:val="0070258D"/>
    <w:rsid w:val="00702D91"/>
    <w:rsid w:val="00706245"/>
    <w:rsid w:val="0070689E"/>
    <w:rsid w:val="00710443"/>
    <w:rsid w:val="007120FD"/>
    <w:rsid w:val="00712AFD"/>
    <w:rsid w:val="00716EDB"/>
    <w:rsid w:val="00717F87"/>
    <w:rsid w:val="00723082"/>
    <w:rsid w:val="007254D1"/>
    <w:rsid w:val="0072694D"/>
    <w:rsid w:val="00727300"/>
    <w:rsid w:val="00727AE1"/>
    <w:rsid w:val="00727F59"/>
    <w:rsid w:val="00732A9B"/>
    <w:rsid w:val="0073301F"/>
    <w:rsid w:val="007332FD"/>
    <w:rsid w:val="00734F0A"/>
    <w:rsid w:val="0073501D"/>
    <w:rsid w:val="00736EEB"/>
    <w:rsid w:val="00737655"/>
    <w:rsid w:val="0074256E"/>
    <w:rsid w:val="007425C8"/>
    <w:rsid w:val="007443E7"/>
    <w:rsid w:val="00745D9D"/>
    <w:rsid w:val="00746275"/>
    <w:rsid w:val="007471E4"/>
    <w:rsid w:val="0074770D"/>
    <w:rsid w:val="00747FD6"/>
    <w:rsid w:val="00750448"/>
    <w:rsid w:val="00750FF4"/>
    <w:rsid w:val="00755987"/>
    <w:rsid w:val="007574BE"/>
    <w:rsid w:val="00760E17"/>
    <w:rsid w:val="00761B7E"/>
    <w:rsid w:val="00761D86"/>
    <w:rsid w:val="00761DA3"/>
    <w:rsid w:val="00763605"/>
    <w:rsid w:val="00764750"/>
    <w:rsid w:val="007705A1"/>
    <w:rsid w:val="00770B9C"/>
    <w:rsid w:val="00772790"/>
    <w:rsid w:val="0077283E"/>
    <w:rsid w:val="00772C10"/>
    <w:rsid w:val="0077343E"/>
    <w:rsid w:val="00774014"/>
    <w:rsid w:val="0077417A"/>
    <w:rsid w:val="00776964"/>
    <w:rsid w:val="0077722C"/>
    <w:rsid w:val="00783663"/>
    <w:rsid w:val="00783CAD"/>
    <w:rsid w:val="00785E6B"/>
    <w:rsid w:val="007902F4"/>
    <w:rsid w:val="0079032F"/>
    <w:rsid w:val="007911A0"/>
    <w:rsid w:val="00791E84"/>
    <w:rsid w:val="0079231F"/>
    <w:rsid w:val="00792D5B"/>
    <w:rsid w:val="00793D0B"/>
    <w:rsid w:val="00794AE9"/>
    <w:rsid w:val="00794C96"/>
    <w:rsid w:val="007961E3"/>
    <w:rsid w:val="00796545"/>
    <w:rsid w:val="00796A7E"/>
    <w:rsid w:val="007A04C7"/>
    <w:rsid w:val="007A2CD0"/>
    <w:rsid w:val="007A6B27"/>
    <w:rsid w:val="007A6CE9"/>
    <w:rsid w:val="007A780B"/>
    <w:rsid w:val="007B0DD2"/>
    <w:rsid w:val="007B15B4"/>
    <w:rsid w:val="007B2143"/>
    <w:rsid w:val="007B23A2"/>
    <w:rsid w:val="007B3954"/>
    <w:rsid w:val="007B6DE5"/>
    <w:rsid w:val="007C2E29"/>
    <w:rsid w:val="007C45FD"/>
    <w:rsid w:val="007C6AE2"/>
    <w:rsid w:val="007D01AE"/>
    <w:rsid w:val="007D075B"/>
    <w:rsid w:val="007D52A6"/>
    <w:rsid w:val="007D673C"/>
    <w:rsid w:val="007D6E3E"/>
    <w:rsid w:val="007E1CC1"/>
    <w:rsid w:val="007E1CD2"/>
    <w:rsid w:val="007E23F7"/>
    <w:rsid w:val="007E2715"/>
    <w:rsid w:val="007E314E"/>
    <w:rsid w:val="007E482B"/>
    <w:rsid w:val="007E5143"/>
    <w:rsid w:val="007E5AE4"/>
    <w:rsid w:val="007E67C5"/>
    <w:rsid w:val="007E70C4"/>
    <w:rsid w:val="007E7E94"/>
    <w:rsid w:val="007F045B"/>
    <w:rsid w:val="007F0FC5"/>
    <w:rsid w:val="007F25AF"/>
    <w:rsid w:val="007F3C0B"/>
    <w:rsid w:val="007F7092"/>
    <w:rsid w:val="007F719F"/>
    <w:rsid w:val="00800339"/>
    <w:rsid w:val="008004CF"/>
    <w:rsid w:val="00800893"/>
    <w:rsid w:val="008009C7"/>
    <w:rsid w:val="00802133"/>
    <w:rsid w:val="00802661"/>
    <w:rsid w:val="00802B33"/>
    <w:rsid w:val="00807551"/>
    <w:rsid w:val="00810449"/>
    <w:rsid w:val="00811B10"/>
    <w:rsid w:val="00811FDB"/>
    <w:rsid w:val="00812119"/>
    <w:rsid w:val="00812D5A"/>
    <w:rsid w:val="00813A72"/>
    <w:rsid w:val="00813C38"/>
    <w:rsid w:val="00815D0A"/>
    <w:rsid w:val="00820158"/>
    <w:rsid w:val="00820F09"/>
    <w:rsid w:val="00821BE5"/>
    <w:rsid w:val="0082265B"/>
    <w:rsid w:val="00823248"/>
    <w:rsid w:val="00824781"/>
    <w:rsid w:val="00825137"/>
    <w:rsid w:val="0082555A"/>
    <w:rsid w:val="00826DC3"/>
    <w:rsid w:val="00831BFD"/>
    <w:rsid w:val="00832A44"/>
    <w:rsid w:val="00832D90"/>
    <w:rsid w:val="00832F5F"/>
    <w:rsid w:val="00835135"/>
    <w:rsid w:val="00836192"/>
    <w:rsid w:val="0084023F"/>
    <w:rsid w:val="00840C68"/>
    <w:rsid w:val="008438A4"/>
    <w:rsid w:val="00843AFA"/>
    <w:rsid w:val="0084457C"/>
    <w:rsid w:val="008445C9"/>
    <w:rsid w:val="00846CF0"/>
    <w:rsid w:val="00846FAA"/>
    <w:rsid w:val="0084721F"/>
    <w:rsid w:val="00847401"/>
    <w:rsid w:val="00847536"/>
    <w:rsid w:val="00851483"/>
    <w:rsid w:val="00852C1A"/>
    <w:rsid w:val="0085355B"/>
    <w:rsid w:val="0085377C"/>
    <w:rsid w:val="00855AB9"/>
    <w:rsid w:val="008566DC"/>
    <w:rsid w:val="00862E4F"/>
    <w:rsid w:val="00862ED1"/>
    <w:rsid w:val="00862F2A"/>
    <w:rsid w:val="00862F50"/>
    <w:rsid w:val="00863477"/>
    <w:rsid w:val="00865249"/>
    <w:rsid w:val="0086565E"/>
    <w:rsid w:val="00865B19"/>
    <w:rsid w:val="00865D56"/>
    <w:rsid w:val="00870819"/>
    <w:rsid w:val="008718A9"/>
    <w:rsid w:val="00871D10"/>
    <w:rsid w:val="00874E5B"/>
    <w:rsid w:val="00875D05"/>
    <w:rsid w:val="00880734"/>
    <w:rsid w:val="00882A0A"/>
    <w:rsid w:val="008836F2"/>
    <w:rsid w:val="008842FB"/>
    <w:rsid w:val="00884EA5"/>
    <w:rsid w:val="00885032"/>
    <w:rsid w:val="00886EE7"/>
    <w:rsid w:val="0088767D"/>
    <w:rsid w:val="008901D3"/>
    <w:rsid w:val="0089033D"/>
    <w:rsid w:val="008911CB"/>
    <w:rsid w:val="00891C41"/>
    <w:rsid w:val="00893B68"/>
    <w:rsid w:val="0089590F"/>
    <w:rsid w:val="0089705F"/>
    <w:rsid w:val="008A0B2C"/>
    <w:rsid w:val="008A1063"/>
    <w:rsid w:val="008A2DF1"/>
    <w:rsid w:val="008A5DD4"/>
    <w:rsid w:val="008A5F6B"/>
    <w:rsid w:val="008A657C"/>
    <w:rsid w:val="008A7448"/>
    <w:rsid w:val="008A7462"/>
    <w:rsid w:val="008B2538"/>
    <w:rsid w:val="008B38BC"/>
    <w:rsid w:val="008B3F0D"/>
    <w:rsid w:val="008B46E0"/>
    <w:rsid w:val="008B55D2"/>
    <w:rsid w:val="008B5A37"/>
    <w:rsid w:val="008B73A6"/>
    <w:rsid w:val="008B7E68"/>
    <w:rsid w:val="008B7F54"/>
    <w:rsid w:val="008B7F73"/>
    <w:rsid w:val="008C0852"/>
    <w:rsid w:val="008C2D80"/>
    <w:rsid w:val="008C3CAC"/>
    <w:rsid w:val="008C4065"/>
    <w:rsid w:val="008C43D5"/>
    <w:rsid w:val="008C6421"/>
    <w:rsid w:val="008C6527"/>
    <w:rsid w:val="008C7321"/>
    <w:rsid w:val="008C76D2"/>
    <w:rsid w:val="008D0ED6"/>
    <w:rsid w:val="008D26AE"/>
    <w:rsid w:val="008D2CFB"/>
    <w:rsid w:val="008D348C"/>
    <w:rsid w:val="008D34DF"/>
    <w:rsid w:val="008D42A8"/>
    <w:rsid w:val="008D4E15"/>
    <w:rsid w:val="008D5790"/>
    <w:rsid w:val="008D5992"/>
    <w:rsid w:val="008D6EA6"/>
    <w:rsid w:val="008E2924"/>
    <w:rsid w:val="008E717A"/>
    <w:rsid w:val="008E74DB"/>
    <w:rsid w:val="008E763A"/>
    <w:rsid w:val="008F0035"/>
    <w:rsid w:val="008F0355"/>
    <w:rsid w:val="008F1318"/>
    <w:rsid w:val="008F14AE"/>
    <w:rsid w:val="008F1708"/>
    <w:rsid w:val="008F1DD1"/>
    <w:rsid w:val="008F227A"/>
    <w:rsid w:val="008F3417"/>
    <w:rsid w:val="008F4F20"/>
    <w:rsid w:val="008F67A1"/>
    <w:rsid w:val="00903685"/>
    <w:rsid w:val="00903D7E"/>
    <w:rsid w:val="00904940"/>
    <w:rsid w:val="00905DBD"/>
    <w:rsid w:val="00906F29"/>
    <w:rsid w:val="00910E65"/>
    <w:rsid w:val="009121B0"/>
    <w:rsid w:val="00912209"/>
    <w:rsid w:val="00912B8C"/>
    <w:rsid w:val="00913938"/>
    <w:rsid w:val="009149FF"/>
    <w:rsid w:val="00914B5B"/>
    <w:rsid w:val="0091615E"/>
    <w:rsid w:val="00920F45"/>
    <w:rsid w:val="00921939"/>
    <w:rsid w:val="00921A99"/>
    <w:rsid w:val="00921AC8"/>
    <w:rsid w:val="00923323"/>
    <w:rsid w:val="00923905"/>
    <w:rsid w:val="0092400E"/>
    <w:rsid w:val="00927665"/>
    <w:rsid w:val="00927B1B"/>
    <w:rsid w:val="00930AF9"/>
    <w:rsid w:val="0093366B"/>
    <w:rsid w:val="00935347"/>
    <w:rsid w:val="009417FD"/>
    <w:rsid w:val="00944E69"/>
    <w:rsid w:val="00945580"/>
    <w:rsid w:val="009461E7"/>
    <w:rsid w:val="00947A27"/>
    <w:rsid w:val="009512F3"/>
    <w:rsid w:val="00953C91"/>
    <w:rsid w:val="009567BE"/>
    <w:rsid w:val="009574D2"/>
    <w:rsid w:val="00960815"/>
    <w:rsid w:val="00960DAF"/>
    <w:rsid w:val="00962598"/>
    <w:rsid w:val="0096322F"/>
    <w:rsid w:val="00964177"/>
    <w:rsid w:val="0096436F"/>
    <w:rsid w:val="0096579D"/>
    <w:rsid w:val="00965AAF"/>
    <w:rsid w:val="00970A84"/>
    <w:rsid w:val="00970E51"/>
    <w:rsid w:val="009725CC"/>
    <w:rsid w:val="00974113"/>
    <w:rsid w:val="00974E00"/>
    <w:rsid w:val="00975B72"/>
    <w:rsid w:val="00976FE8"/>
    <w:rsid w:val="009814DD"/>
    <w:rsid w:val="00981EED"/>
    <w:rsid w:val="00984597"/>
    <w:rsid w:val="00984F5E"/>
    <w:rsid w:val="00985440"/>
    <w:rsid w:val="0098634A"/>
    <w:rsid w:val="00991524"/>
    <w:rsid w:val="009A0863"/>
    <w:rsid w:val="009A117A"/>
    <w:rsid w:val="009A18FE"/>
    <w:rsid w:val="009A2B0C"/>
    <w:rsid w:val="009A3EB7"/>
    <w:rsid w:val="009A3F10"/>
    <w:rsid w:val="009A3F93"/>
    <w:rsid w:val="009A5387"/>
    <w:rsid w:val="009A5C16"/>
    <w:rsid w:val="009A63DC"/>
    <w:rsid w:val="009A67AD"/>
    <w:rsid w:val="009A6ACD"/>
    <w:rsid w:val="009A7B74"/>
    <w:rsid w:val="009A7BCB"/>
    <w:rsid w:val="009B09A6"/>
    <w:rsid w:val="009B2A0E"/>
    <w:rsid w:val="009B3248"/>
    <w:rsid w:val="009B4C9B"/>
    <w:rsid w:val="009B5DF6"/>
    <w:rsid w:val="009B6B0B"/>
    <w:rsid w:val="009C0E51"/>
    <w:rsid w:val="009C19DC"/>
    <w:rsid w:val="009C2457"/>
    <w:rsid w:val="009C3A22"/>
    <w:rsid w:val="009C5785"/>
    <w:rsid w:val="009D11BD"/>
    <w:rsid w:val="009D17E0"/>
    <w:rsid w:val="009D3039"/>
    <w:rsid w:val="009D330E"/>
    <w:rsid w:val="009D3B6B"/>
    <w:rsid w:val="009D5D82"/>
    <w:rsid w:val="009D64BB"/>
    <w:rsid w:val="009D691D"/>
    <w:rsid w:val="009D6F58"/>
    <w:rsid w:val="009E0307"/>
    <w:rsid w:val="009E04DE"/>
    <w:rsid w:val="009E082A"/>
    <w:rsid w:val="009E248B"/>
    <w:rsid w:val="009E41AB"/>
    <w:rsid w:val="009E7021"/>
    <w:rsid w:val="009E76EE"/>
    <w:rsid w:val="009F70EE"/>
    <w:rsid w:val="009F7709"/>
    <w:rsid w:val="009F7C34"/>
    <w:rsid w:val="00A00F71"/>
    <w:rsid w:val="00A01235"/>
    <w:rsid w:val="00A027CA"/>
    <w:rsid w:val="00A04B1D"/>
    <w:rsid w:val="00A10108"/>
    <w:rsid w:val="00A10B4B"/>
    <w:rsid w:val="00A10EBA"/>
    <w:rsid w:val="00A12D22"/>
    <w:rsid w:val="00A14086"/>
    <w:rsid w:val="00A14B1B"/>
    <w:rsid w:val="00A20369"/>
    <w:rsid w:val="00A20E9A"/>
    <w:rsid w:val="00A2227F"/>
    <w:rsid w:val="00A230F4"/>
    <w:rsid w:val="00A23273"/>
    <w:rsid w:val="00A25053"/>
    <w:rsid w:val="00A30FE2"/>
    <w:rsid w:val="00A32A52"/>
    <w:rsid w:val="00A35D44"/>
    <w:rsid w:val="00A3670A"/>
    <w:rsid w:val="00A3747F"/>
    <w:rsid w:val="00A40018"/>
    <w:rsid w:val="00A42082"/>
    <w:rsid w:val="00A43B61"/>
    <w:rsid w:val="00A43B87"/>
    <w:rsid w:val="00A442EC"/>
    <w:rsid w:val="00A44DD6"/>
    <w:rsid w:val="00A45C91"/>
    <w:rsid w:val="00A45F6C"/>
    <w:rsid w:val="00A46B16"/>
    <w:rsid w:val="00A509BC"/>
    <w:rsid w:val="00A50F5B"/>
    <w:rsid w:val="00A51BAB"/>
    <w:rsid w:val="00A54E9A"/>
    <w:rsid w:val="00A554C0"/>
    <w:rsid w:val="00A55C4D"/>
    <w:rsid w:val="00A56DA4"/>
    <w:rsid w:val="00A56DA9"/>
    <w:rsid w:val="00A616A4"/>
    <w:rsid w:val="00A623DB"/>
    <w:rsid w:val="00A623DE"/>
    <w:rsid w:val="00A63B42"/>
    <w:rsid w:val="00A6470A"/>
    <w:rsid w:val="00A6480B"/>
    <w:rsid w:val="00A703B7"/>
    <w:rsid w:val="00A7132F"/>
    <w:rsid w:val="00A74DE4"/>
    <w:rsid w:val="00A75A76"/>
    <w:rsid w:val="00A76A9D"/>
    <w:rsid w:val="00A76F57"/>
    <w:rsid w:val="00A8130F"/>
    <w:rsid w:val="00A82702"/>
    <w:rsid w:val="00A848A7"/>
    <w:rsid w:val="00A84C9C"/>
    <w:rsid w:val="00A85ECC"/>
    <w:rsid w:val="00A87009"/>
    <w:rsid w:val="00A904B9"/>
    <w:rsid w:val="00A91859"/>
    <w:rsid w:val="00A93375"/>
    <w:rsid w:val="00A9356E"/>
    <w:rsid w:val="00A93D80"/>
    <w:rsid w:val="00A95C11"/>
    <w:rsid w:val="00AA0FC5"/>
    <w:rsid w:val="00AA1398"/>
    <w:rsid w:val="00AA19A4"/>
    <w:rsid w:val="00AA1F99"/>
    <w:rsid w:val="00AA28EB"/>
    <w:rsid w:val="00AA2D40"/>
    <w:rsid w:val="00AA3D91"/>
    <w:rsid w:val="00AA494F"/>
    <w:rsid w:val="00AA4CCD"/>
    <w:rsid w:val="00AA4D43"/>
    <w:rsid w:val="00AA6F65"/>
    <w:rsid w:val="00AA7021"/>
    <w:rsid w:val="00AB36A8"/>
    <w:rsid w:val="00AB3942"/>
    <w:rsid w:val="00AB3A74"/>
    <w:rsid w:val="00AB3E97"/>
    <w:rsid w:val="00AB5729"/>
    <w:rsid w:val="00AC1487"/>
    <w:rsid w:val="00AC2957"/>
    <w:rsid w:val="00AC29CF"/>
    <w:rsid w:val="00AC2FFF"/>
    <w:rsid w:val="00AC4948"/>
    <w:rsid w:val="00AC6529"/>
    <w:rsid w:val="00AD0054"/>
    <w:rsid w:val="00AD029D"/>
    <w:rsid w:val="00AD045D"/>
    <w:rsid w:val="00AD55E1"/>
    <w:rsid w:val="00AE1003"/>
    <w:rsid w:val="00AE157F"/>
    <w:rsid w:val="00AE23C0"/>
    <w:rsid w:val="00AE31EA"/>
    <w:rsid w:val="00AE337A"/>
    <w:rsid w:val="00AE4171"/>
    <w:rsid w:val="00AF6D37"/>
    <w:rsid w:val="00B003AD"/>
    <w:rsid w:val="00B02365"/>
    <w:rsid w:val="00B02C1D"/>
    <w:rsid w:val="00B05358"/>
    <w:rsid w:val="00B07AD1"/>
    <w:rsid w:val="00B10243"/>
    <w:rsid w:val="00B10989"/>
    <w:rsid w:val="00B1172A"/>
    <w:rsid w:val="00B11885"/>
    <w:rsid w:val="00B12827"/>
    <w:rsid w:val="00B12D4B"/>
    <w:rsid w:val="00B12EFB"/>
    <w:rsid w:val="00B1458A"/>
    <w:rsid w:val="00B15665"/>
    <w:rsid w:val="00B16689"/>
    <w:rsid w:val="00B17AF6"/>
    <w:rsid w:val="00B208C9"/>
    <w:rsid w:val="00B22B77"/>
    <w:rsid w:val="00B2499F"/>
    <w:rsid w:val="00B24FD7"/>
    <w:rsid w:val="00B27019"/>
    <w:rsid w:val="00B27CDE"/>
    <w:rsid w:val="00B30052"/>
    <w:rsid w:val="00B30E50"/>
    <w:rsid w:val="00B33632"/>
    <w:rsid w:val="00B341BE"/>
    <w:rsid w:val="00B36FDB"/>
    <w:rsid w:val="00B41F77"/>
    <w:rsid w:val="00B430C5"/>
    <w:rsid w:val="00B44CD5"/>
    <w:rsid w:val="00B4622E"/>
    <w:rsid w:val="00B47090"/>
    <w:rsid w:val="00B50B76"/>
    <w:rsid w:val="00B5124B"/>
    <w:rsid w:val="00B51753"/>
    <w:rsid w:val="00B51A06"/>
    <w:rsid w:val="00B52098"/>
    <w:rsid w:val="00B57A9E"/>
    <w:rsid w:val="00B605B3"/>
    <w:rsid w:val="00B641CD"/>
    <w:rsid w:val="00B64775"/>
    <w:rsid w:val="00B64933"/>
    <w:rsid w:val="00B65186"/>
    <w:rsid w:val="00B65947"/>
    <w:rsid w:val="00B66BD7"/>
    <w:rsid w:val="00B735C9"/>
    <w:rsid w:val="00B75A0F"/>
    <w:rsid w:val="00B81478"/>
    <w:rsid w:val="00B8247E"/>
    <w:rsid w:val="00B8251A"/>
    <w:rsid w:val="00B83C4D"/>
    <w:rsid w:val="00B84CC3"/>
    <w:rsid w:val="00B852E6"/>
    <w:rsid w:val="00B86AFF"/>
    <w:rsid w:val="00B87174"/>
    <w:rsid w:val="00B90041"/>
    <w:rsid w:val="00B906CB"/>
    <w:rsid w:val="00B9186A"/>
    <w:rsid w:val="00B9371E"/>
    <w:rsid w:val="00B94388"/>
    <w:rsid w:val="00B9442E"/>
    <w:rsid w:val="00B94F7E"/>
    <w:rsid w:val="00B956B5"/>
    <w:rsid w:val="00B959B7"/>
    <w:rsid w:val="00B96059"/>
    <w:rsid w:val="00BA0553"/>
    <w:rsid w:val="00BA1620"/>
    <w:rsid w:val="00BA1CBF"/>
    <w:rsid w:val="00BA51DC"/>
    <w:rsid w:val="00BA5AE4"/>
    <w:rsid w:val="00BA5E5C"/>
    <w:rsid w:val="00BA5F7A"/>
    <w:rsid w:val="00BA6B45"/>
    <w:rsid w:val="00BA7E41"/>
    <w:rsid w:val="00BB2F8D"/>
    <w:rsid w:val="00BB47D8"/>
    <w:rsid w:val="00BB6824"/>
    <w:rsid w:val="00BC7F82"/>
    <w:rsid w:val="00BD23F4"/>
    <w:rsid w:val="00BD3422"/>
    <w:rsid w:val="00BD498C"/>
    <w:rsid w:val="00BD5482"/>
    <w:rsid w:val="00BD5E8A"/>
    <w:rsid w:val="00BD6B79"/>
    <w:rsid w:val="00BE050C"/>
    <w:rsid w:val="00BE09E8"/>
    <w:rsid w:val="00BE0F0C"/>
    <w:rsid w:val="00BE17F0"/>
    <w:rsid w:val="00BE3148"/>
    <w:rsid w:val="00BE3A38"/>
    <w:rsid w:val="00BE5256"/>
    <w:rsid w:val="00BE65A5"/>
    <w:rsid w:val="00BE76BA"/>
    <w:rsid w:val="00BF04DB"/>
    <w:rsid w:val="00BF0A76"/>
    <w:rsid w:val="00BF1F16"/>
    <w:rsid w:val="00BF508C"/>
    <w:rsid w:val="00BF5729"/>
    <w:rsid w:val="00BF5AF2"/>
    <w:rsid w:val="00BF6DAC"/>
    <w:rsid w:val="00C0053F"/>
    <w:rsid w:val="00C01861"/>
    <w:rsid w:val="00C04348"/>
    <w:rsid w:val="00C04A42"/>
    <w:rsid w:val="00C04CDE"/>
    <w:rsid w:val="00C07426"/>
    <w:rsid w:val="00C10C53"/>
    <w:rsid w:val="00C13CAC"/>
    <w:rsid w:val="00C14878"/>
    <w:rsid w:val="00C154BE"/>
    <w:rsid w:val="00C215C5"/>
    <w:rsid w:val="00C22196"/>
    <w:rsid w:val="00C2427F"/>
    <w:rsid w:val="00C243CD"/>
    <w:rsid w:val="00C24447"/>
    <w:rsid w:val="00C24EE1"/>
    <w:rsid w:val="00C30DCE"/>
    <w:rsid w:val="00C3270C"/>
    <w:rsid w:val="00C327DF"/>
    <w:rsid w:val="00C342FA"/>
    <w:rsid w:val="00C343C8"/>
    <w:rsid w:val="00C36D78"/>
    <w:rsid w:val="00C4205C"/>
    <w:rsid w:val="00C42AA9"/>
    <w:rsid w:val="00C42EC7"/>
    <w:rsid w:val="00C436F0"/>
    <w:rsid w:val="00C43E9D"/>
    <w:rsid w:val="00C50C17"/>
    <w:rsid w:val="00C519D5"/>
    <w:rsid w:val="00C51B09"/>
    <w:rsid w:val="00C54872"/>
    <w:rsid w:val="00C552C6"/>
    <w:rsid w:val="00C55F91"/>
    <w:rsid w:val="00C5718D"/>
    <w:rsid w:val="00C60215"/>
    <w:rsid w:val="00C6040D"/>
    <w:rsid w:val="00C60F17"/>
    <w:rsid w:val="00C61507"/>
    <w:rsid w:val="00C61BC6"/>
    <w:rsid w:val="00C61FFD"/>
    <w:rsid w:val="00C70579"/>
    <w:rsid w:val="00C725D0"/>
    <w:rsid w:val="00C72D18"/>
    <w:rsid w:val="00C73A80"/>
    <w:rsid w:val="00C741F0"/>
    <w:rsid w:val="00C7766D"/>
    <w:rsid w:val="00C776EC"/>
    <w:rsid w:val="00C84649"/>
    <w:rsid w:val="00C8569C"/>
    <w:rsid w:val="00C856BB"/>
    <w:rsid w:val="00C868E9"/>
    <w:rsid w:val="00C87456"/>
    <w:rsid w:val="00C91576"/>
    <w:rsid w:val="00C92ACD"/>
    <w:rsid w:val="00C92D27"/>
    <w:rsid w:val="00C9354B"/>
    <w:rsid w:val="00C941BC"/>
    <w:rsid w:val="00C9465E"/>
    <w:rsid w:val="00C94F75"/>
    <w:rsid w:val="00C97063"/>
    <w:rsid w:val="00C97820"/>
    <w:rsid w:val="00CA01FA"/>
    <w:rsid w:val="00CA1138"/>
    <w:rsid w:val="00CA1D0A"/>
    <w:rsid w:val="00CA1F7D"/>
    <w:rsid w:val="00CA27C0"/>
    <w:rsid w:val="00CA2D63"/>
    <w:rsid w:val="00CA37A4"/>
    <w:rsid w:val="00CA3865"/>
    <w:rsid w:val="00CA5082"/>
    <w:rsid w:val="00CA55C8"/>
    <w:rsid w:val="00CA6851"/>
    <w:rsid w:val="00CA7035"/>
    <w:rsid w:val="00CA7241"/>
    <w:rsid w:val="00CA7C18"/>
    <w:rsid w:val="00CB0963"/>
    <w:rsid w:val="00CB2447"/>
    <w:rsid w:val="00CB29F3"/>
    <w:rsid w:val="00CB33CA"/>
    <w:rsid w:val="00CB47FA"/>
    <w:rsid w:val="00CB50F4"/>
    <w:rsid w:val="00CB7104"/>
    <w:rsid w:val="00CC08CA"/>
    <w:rsid w:val="00CC0F09"/>
    <w:rsid w:val="00CC1B19"/>
    <w:rsid w:val="00CC2948"/>
    <w:rsid w:val="00CC2A1F"/>
    <w:rsid w:val="00CC3646"/>
    <w:rsid w:val="00CC3B65"/>
    <w:rsid w:val="00CC44F0"/>
    <w:rsid w:val="00CC569D"/>
    <w:rsid w:val="00CC5CED"/>
    <w:rsid w:val="00CD0607"/>
    <w:rsid w:val="00CD3C9F"/>
    <w:rsid w:val="00CD5B5D"/>
    <w:rsid w:val="00CD7228"/>
    <w:rsid w:val="00CD7D3D"/>
    <w:rsid w:val="00CD7DBA"/>
    <w:rsid w:val="00CE03A2"/>
    <w:rsid w:val="00CE219C"/>
    <w:rsid w:val="00CE43FA"/>
    <w:rsid w:val="00CE4AAF"/>
    <w:rsid w:val="00CE64A4"/>
    <w:rsid w:val="00CE651F"/>
    <w:rsid w:val="00CE6C59"/>
    <w:rsid w:val="00CF08FD"/>
    <w:rsid w:val="00CF2C9D"/>
    <w:rsid w:val="00CF5658"/>
    <w:rsid w:val="00D03601"/>
    <w:rsid w:val="00D0459B"/>
    <w:rsid w:val="00D05020"/>
    <w:rsid w:val="00D05869"/>
    <w:rsid w:val="00D0693F"/>
    <w:rsid w:val="00D06A2F"/>
    <w:rsid w:val="00D07275"/>
    <w:rsid w:val="00D103FE"/>
    <w:rsid w:val="00D119E2"/>
    <w:rsid w:val="00D11C4B"/>
    <w:rsid w:val="00D11D79"/>
    <w:rsid w:val="00D123E8"/>
    <w:rsid w:val="00D15795"/>
    <w:rsid w:val="00D15F12"/>
    <w:rsid w:val="00D17C94"/>
    <w:rsid w:val="00D20C21"/>
    <w:rsid w:val="00D23E9D"/>
    <w:rsid w:val="00D26D74"/>
    <w:rsid w:val="00D27321"/>
    <w:rsid w:val="00D2757E"/>
    <w:rsid w:val="00D278A3"/>
    <w:rsid w:val="00D31309"/>
    <w:rsid w:val="00D31EF6"/>
    <w:rsid w:val="00D32402"/>
    <w:rsid w:val="00D33525"/>
    <w:rsid w:val="00D34335"/>
    <w:rsid w:val="00D367D8"/>
    <w:rsid w:val="00D4248C"/>
    <w:rsid w:val="00D42F6F"/>
    <w:rsid w:val="00D43BF5"/>
    <w:rsid w:val="00D43F94"/>
    <w:rsid w:val="00D44420"/>
    <w:rsid w:val="00D46E29"/>
    <w:rsid w:val="00D503B8"/>
    <w:rsid w:val="00D526A3"/>
    <w:rsid w:val="00D529FB"/>
    <w:rsid w:val="00D52FE9"/>
    <w:rsid w:val="00D63E34"/>
    <w:rsid w:val="00D64A93"/>
    <w:rsid w:val="00D65D03"/>
    <w:rsid w:val="00D66D05"/>
    <w:rsid w:val="00D70E11"/>
    <w:rsid w:val="00D712BF"/>
    <w:rsid w:val="00D756F9"/>
    <w:rsid w:val="00D75903"/>
    <w:rsid w:val="00D8013F"/>
    <w:rsid w:val="00D80994"/>
    <w:rsid w:val="00D8110A"/>
    <w:rsid w:val="00D81A0E"/>
    <w:rsid w:val="00D83164"/>
    <w:rsid w:val="00D8339C"/>
    <w:rsid w:val="00D8482D"/>
    <w:rsid w:val="00D84A1A"/>
    <w:rsid w:val="00D8542B"/>
    <w:rsid w:val="00D86CC0"/>
    <w:rsid w:val="00D873B6"/>
    <w:rsid w:val="00D875F1"/>
    <w:rsid w:val="00D90476"/>
    <w:rsid w:val="00D9060D"/>
    <w:rsid w:val="00D9091B"/>
    <w:rsid w:val="00D90F23"/>
    <w:rsid w:val="00D90FA2"/>
    <w:rsid w:val="00D91589"/>
    <w:rsid w:val="00D92CD1"/>
    <w:rsid w:val="00D94824"/>
    <w:rsid w:val="00D94C3B"/>
    <w:rsid w:val="00D954F7"/>
    <w:rsid w:val="00D95F95"/>
    <w:rsid w:val="00D96533"/>
    <w:rsid w:val="00D96878"/>
    <w:rsid w:val="00D97C17"/>
    <w:rsid w:val="00DA03CB"/>
    <w:rsid w:val="00DA1621"/>
    <w:rsid w:val="00DA2955"/>
    <w:rsid w:val="00DA3CCB"/>
    <w:rsid w:val="00DB0F72"/>
    <w:rsid w:val="00DB3B06"/>
    <w:rsid w:val="00DB3C4C"/>
    <w:rsid w:val="00DB52F3"/>
    <w:rsid w:val="00DC052E"/>
    <w:rsid w:val="00DC0BBF"/>
    <w:rsid w:val="00DC1642"/>
    <w:rsid w:val="00DC253F"/>
    <w:rsid w:val="00DC2FA3"/>
    <w:rsid w:val="00DC46EF"/>
    <w:rsid w:val="00DC4D4D"/>
    <w:rsid w:val="00DC6865"/>
    <w:rsid w:val="00DC6B41"/>
    <w:rsid w:val="00DC6B93"/>
    <w:rsid w:val="00DD036E"/>
    <w:rsid w:val="00DD09E9"/>
    <w:rsid w:val="00DD1AB4"/>
    <w:rsid w:val="00DD2F01"/>
    <w:rsid w:val="00DD3282"/>
    <w:rsid w:val="00DD3FB6"/>
    <w:rsid w:val="00DD4B51"/>
    <w:rsid w:val="00DD5871"/>
    <w:rsid w:val="00DD5B7B"/>
    <w:rsid w:val="00DD655A"/>
    <w:rsid w:val="00DD6FBA"/>
    <w:rsid w:val="00DD7768"/>
    <w:rsid w:val="00DD7794"/>
    <w:rsid w:val="00DE0CA3"/>
    <w:rsid w:val="00DE0F52"/>
    <w:rsid w:val="00DE29D9"/>
    <w:rsid w:val="00DE6D09"/>
    <w:rsid w:val="00DE76FC"/>
    <w:rsid w:val="00DE7D4E"/>
    <w:rsid w:val="00DF13AF"/>
    <w:rsid w:val="00DF2540"/>
    <w:rsid w:val="00DF3ABB"/>
    <w:rsid w:val="00DF54C7"/>
    <w:rsid w:val="00E00F10"/>
    <w:rsid w:val="00E01BE5"/>
    <w:rsid w:val="00E01CE2"/>
    <w:rsid w:val="00E0274A"/>
    <w:rsid w:val="00E04A01"/>
    <w:rsid w:val="00E04DD7"/>
    <w:rsid w:val="00E06673"/>
    <w:rsid w:val="00E07350"/>
    <w:rsid w:val="00E12112"/>
    <w:rsid w:val="00E1561B"/>
    <w:rsid w:val="00E15EFE"/>
    <w:rsid w:val="00E1640E"/>
    <w:rsid w:val="00E21BB5"/>
    <w:rsid w:val="00E22F3D"/>
    <w:rsid w:val="00E23120"/>
    <w:rsid w:val="00E232DA"/>
    <w:rsid w:val="00E23735"/>
    <w:rsid w:val="00E23B16"/>
    <w:rsid w:val="00E241C7"/>
    <w:rsid w:val="00E24DDE"/>
    <w:rsid w:val="00E25B8F"/>
    <w:rsid w:val="00E265FF"/>
    <w:rsid w:val="00E26780"/>
    <w:rsid w:val="00E26854"/>
    <w:rsid w:val="00E319E4"/>
    <w:rsid w:val="00E328E5"/>
    <w:rsid w:val="00E34255"/>
    <w:rsid w:val="00E342AA"/>
    <w:rsid w:val="00E34E91"/>
    <w:rsid w:val="00E35229"/>
    <w:rsid w:val="00E3525F"/>
    <w:rsid w:val="00E35325"/>
    <w:rsid w:val="00E358C8"/>
    <w:rsid w:val="00E41840"/>
    <w:rsid w:val="00E41EB1"/>
    <w:rsid w:val="00E42948"/>
    <w:rsid w:val="00E453A2"/>
    <w:rsid w:val="00E45BF3"/>
    <w:rsid w:val="00E46CDA"/>
    <w:rsid w:val="00E47BED"/>
    <w:rsid w:val="00E47FCB"/>
    <w:rsid w:val="00E50AD3"/>
    <w:rsid w:val="00E50F89"/>
    <w:rsid w:val="00E516FF"/>
    <w:rsid w:val="00E52D68"/>
    <w:rsid w:val="00E554ED"/>
    <w:rsid w:val="00E55C01"/>
    <w:rsid w:val="00E56A3B"/>
    <w:rsid w:val="00E56EB8"/>
    <w:rsid w:val="00E61DDC"/>
    <w:rsid w:val="00E66CBC"/>
    <w:rsid w:val="00E70EFC"/>
    <w:rsid w:val="00E713E4"/>
    <w:rsid w:val="00E718CD"/>
    <w:rsid w:val="00E72B97"/>
    <w:rsid w:val="00E804D0"/>
    <w:rsid w:val="00E80926"/>
    <w:rsid w:val="00E8129D"/>
    <w:rsid w:val="00E824BA"/>
    <w:rsid w:val="00E82D00"/>
    <w:rsid w:val="00E842BB"/>
    <w:rsid w:val="00E85212"/>
    <w:rsid w:val="00E870FF"/>
    <w:rsid w:val="00E90CCC"/>
    <w:rsid w:val="00E91A4B"/>
    <w:rsid w:val="00E94B8A"/>
    <w:rsid w:val="00E94D09"/>
    <w:rsid w:val="00E95CA1"/>
    <w:rsid w:val="00E960ED"/>
    <w:rsid w:val="00E9624F"/>
    <w:rsid w:val="00E973DC"/>
    <w:rsid w:val="00E9796D"/>
    <w:rsid w:val="00EA18BE"/>
    <w:rsid w:val="00EA2A20"/>
    <w:rsid w:val="00EA3D1F"/>
    <w:rsid w:val="00EA3D7D"/>
    <w:rsid w:val="00EA415E"/>
    <w:rsid w:val="00EA5B39"/>
    <w:rsid w:val="00EA5FA0"/>
    <w:rsid w:val="00EA659A"/>
    <w:rsid w:val="00EB01B0"/>
    <w:rsid w:val="00EB1CEF"/>
    <w:rsid w:val="00EB1D88"/>
    <w:rsid w:val="00EB2794"/>
    <w:rsid w:val="00EB4023"/>
    <w:rsid w:val="00EC0F73"/>
    <w:rsid w:val="00EC10CB"/>
    <w:rsid w:val="00EC2695"/>
    <w:rsid w:val="00EC28C2"/>
    <w:rsid w:val="00EC3DBF"/>
    <w:rsid w:val="00EC437C"/>
    <w:rsid w:val="00EC45C6"/>
    <w:rsid w:val="00EC504F"/>
    <w:rsid w:val="00EC5FE3"/>
    <w:rsid w:val="00EC712E"/>
    <w:rsid w:val="00EC7205"/>
    <w:rsid w:val="00EC7ACD"/>
    <w:rsid w:val="00ED0844"/>
    <w:rsid w:val="00ED0CFD"/>
    <w:rsid w:val="00ED37EF"/>
    <w:rsid w:val="00ED3A43"/>
    <w:rsid w:val="00ED5C2F"/>
    <w:rsid w:val="00ED5D91"/>
    <w:rsid w:val="00ED782A"/>
    <w:rsid w:val="00EE13AA"/>
    <w:rsid w:val="00EE1F86"/>
    <w:rsid w:val="00EE23DC"/>
    <w:rsid w:val="00EE3966"/>
    <w:rsid w:val="00EE4583"/>
    <w:rsid w:val="00EF1393"/>
    <w:rsid w:val="00EF23FD"/>
    <w:rsid w:val="00EF2450"/>
    <w:rsid w:val="00EF3992"/>
    <w:rsid w:val="00EF4DB2"/>
    <w:rsid w:val="00EF4F66"/>
    <w:rsid w:val="00EF5EDB"/>
    <w:rsid w:val="00EF6EE9"/>
    <w:rsid w:val="00F004E2"/>
    <w:rsid w:val="00F00959"/>
    <w:rsid w:val="00F01C04"/>
    <w:rsid w:val="00F03E4F"/>
    <w:rsid w:val="00F05CEA"/>
    <w:rsid w:val="00F06FB2"/>
    <w:rsid w:val="00F07177"/>
    <w:rsid w:val="00F07FA8"/>
    <w:rsid w:val="00F10281"/>
    <w:rsid w:val="00F114D6"/>
    <w:rsid w:val="00F13319"/>
    <w:rsid w:val="00F13E8B"/>
    <w:rsid w:val="00F144B9"/>
    <w:rsid w:val="00F14E41"/>
    <w:rsid w:val="00F15F9E"/>
    <w:rsid w:val="00F17629"/>
    <w:rsid w:val="00F17D30"/>
    <w:rsid w:val="00F2090D"/>
    <w:rsid w:val="00F20A43"/>
    <w:rsid w:val="00F2125E"/>
    <w:rsid w:val="00F21E74"/>
    <w:rsid w:val="00F22E04"/>
    <w:rsid w:val="00F24026"/>
    <w:rsid w:val="00F2517B"/>
    <w:rsid w:val="00F2623E"/>
    <w:rsid w:val="00F26D86"/>
    <w:rsid w:val="00F30084"/>
    <w:rsid w:val="00F30E93"/>
    <w:rsid w:val="00F33F19"/>
    <w:rsid w:val="00F36520"/>
    <w:rsid w:val="00F36C68"/>
    <w:rsid w:val="00F37E25"/>
    <w:rsid w:val="00F40687"/>
    <w:rsid w:val="00F40762"/>
    <w:rsid w:val="00F40D57"/>
    <w:rsid w:val="00F41C19"/>
    <w:rsid w:val="00F44E0C"/>
    <w:rsid w:val="00F458D9"/>
    <w:rsid w:val="00F51613"/>
    <w:rsid w:val="00F5246D"/>
    <w:rsid w:val="00F53180"/>
    <w:rsid w:val="00F53285"/>
    <w:rsid w:val="00F53727"/>
    <w:rsid w:val="00F54A04"/>
    <w:rsid w:val="00F54B99"/>
    <w:rsid w:val="00F57767"/>
    <w:rsid w:val="00F57E70"/>
    <w:rsid w:val="00F62528"/>
    <w:rsid w:val="00F626FF"/>
    <w:rsid w:val="00F64ADE"/>
    <w:rsid w:val="00F70BB6"/>
    <w:rsid w:val="00F76F77"/>
    <w:rsid w:val="00F844BF"/>
    <w:rsid w:val="00F84D2C"/>
    <w:rsid w:val="00F854F2"/>
    <w:rsid w:val="00F874FB"/>
    <w:rsid w:val="00F9000A"/>
    <w:rsid w:val="00F90562"/>
    <w:rsid w:val="00F90FE2"/>
    <w:rsid w:val="00F9216B"/>
    <w:rsid w:val="00F93F1F"/>
    <w:rsid w:val="00F970A5"/>
    <w:rsid w:val="00F97765"/>
    <w:rsid w:val="00FA0DCA"/>
    <w:rsid w:val="00FA1BD6"/>
    <w:rsid w:val="00FA2633"/>
    <w:rsid w:val="00FA48FE"/>
    <w:rsid w:val="00FA4BE2"/>
    <w:rsid w:val="00FA56CD"/>
    <w:rsid w:val="00FA7166"/>
    <w:rsid w:val="00FA7795"/>
    <w:rsid w:val="00FB085D"/>
    <w:rsid w:val="00FB0FFF"/>
    <w:rsid w:val="00FB166E"/>
    <w:rsid w:val="00FB2CAB"/>
    <w:rsid w:val="00FB3E7F"/>
    <w:rsid w:val="00FB5E5B"/>
    <w:rsid w:val="00FC1942"/>
    <w:rsid w:val="00FC1B0E"/>
    <w:rsid w:val="00FC3435"/>
    <w:rsid w:val="00FC5E5B"/>
    <w:rsid w:val="00FC65FE"/>
    <w:rsid w:val="00FC6DA7"/>
    <w:rsid w:val="00FC7477"/>
    <w:rsid w:val="00FD0122"/>
    <w:rsid w:val="00FD1AD2"/>
    <w:rsid w:val="00FD21FB"/>
    <w:rsid w:val="00FD2680"/>
    <w:rsid w:val="00FD381C"/>
    <w:rsid w:val="00FD4AC2"/>
    <w:rsid w:val="00FD7852"/>
    <w:rsid w:val="00FD7B19"/>
    <w:rsid w:val="00FE057F"/>
    <w:rsid w:val="00FE1BD4"/>
    <w:rsid w:val="00FE2B8C"/>
    <w:rsid w:val="00FE7A8C"/>
    <w:rsid w:val="00FE7F60"/>
    <w:rsid w:val="00FF0C19"/>
    <w:rsid w:val="00FF1223"/>
    <w:rsid w:val="00FF1474"/>
    <w:rsid w:val="00FF30A1"/>
    <w:rsid w:val="00FF3D75"/>
    <w:rsid w:val="00FF54B7"/>
    <w:rsid w:val="00FF6FC8"/>
    <w:rsid w:val="00FF7328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603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705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039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705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7705A1"/>
    <w:rPr>
      <w:b/>
      <w:bCs/>
    </w:rPr>
  </w:style>
  <w:style w:type="character" w:styleId="Hervorhebung">
    <w:name w:val="Emphasis"/>
    <w:basedOn w:val="Absatz-Standardschriftart"/>
    <w:uiPriority w:val="20"/>
    <w:qFormat/>
    <w:rsid w:val="00770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benau@waldecker-pr.de" TargetMode="External"/><Relationship Id="rId18" Type="http://schemas.openxmlformats.org/officeDocument/2006/relationships/hyperlink" Target="https://www.pyd.de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www.pyd.de/" TargetMode="External"/><Relationship Id="rId17" Type="http://schemas.openxmlformats.org/officeDocument/2006/relationships/image" Target="media/image1.jpe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pyd.d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pyd.de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mailto:info@pyd.de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waldecker-pr.de" TargetMode="External"/><Relationship Id="rId19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hyperlink" Target="mailto:ebenau@waldecker-pr.de" TargetMode="External"/><Relationship Id="rId14" Type="http://schemas.openxmlformats.org/officeDocument/2006/relationships/hyperlink" Target="http://www.waldecker-pr.de" TargetMode="External"/><Relationship Id="rId22" Type="http://schemas.openxmlformats.org/officeDocument/2006/relationships/footer" Target="footer1.xml"/><Relationship Id="rId27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88A1C6-A1CE-46D3-85BC-D485893260AB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D9048AC0-8C0E-4966-BA12-B787A7D0219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DEBAADD1-CAC6-4B3C-8B0F-9C237584A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2228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3</cp:revision>
  <cp:lastPrinted>2013-05-15T08:31:00Z</cp:lastPrinted>
  <dcterms:created xsi:type="dcterms:W3CDTF">2024-04-24T08:27:00Z</dcterms:created>
  <dcterms:modified xsi:type="dcterms:W3CDTF">2024-04-29T10:51:00Z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